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5F16BCF" w14:textId="4428E84F" w:rsidR="003E480A" w:rsidRDefault="003E480A" w:rsidP="003E480A">
      <w:pPr>
        <w:pStyle w:val="Normal1"/>
        <w:spacing w:line="480" w:lineRule="auto"/>
        <w:jc w:val="center"/>
        <w:rPr>
          <w:rFonts w:ascii="Times New Roman" w:eastAsia="Times New Roman" w:hAnsi="Times New Roman" w:cs="Times New Roman" w:hint="eastAsia"/>
          <w:sz w:val="40"/>
          <w:szCs w:val="40"/>
        </w:rPr>
      </w:pPr>
      <w:r w:rsidRPr="003E480A">
        <w:rPr>
          <w:rFonts w:ascii="Times New Roman" w:eastAsia="Times New Roman" w:hAnsi="Times New Roman" w:cs="Times New Roman"/>
          <w:sz w:val="40"/>
          <w:szCs w:val="40"/>
        </w:rPr>
        <w:t>Powder of Ox Bone and Rock S</w:t>
      </w:r>
      <w:r w:rsidR="00771750" w:rsidRPr="003E480A">
        <w:rPr>
          <w:rFonts w:ascii="Times New Roman" w:eastAsia="Times New Roman" w:hAnsi="Times New Roman" w:cs="Times New Roman"/>
          <w:sz w:val="40"/>
          <w:szCs w:val="40"/>
        </w:rPr>
        <w:t>alt</w:t>
      </w:r>
    </w:p>
    <w:p w14:paraId="21B18FF8" w14:textId="1E690276" w:rsidR="00FF6C49" w:rsidRPr="00864B5C" w:rsidRDefault="003E480A" w:rsidP="00864B5C">
      <w:pPr>
        <w:pStyle w:val="Normal1"/>
        <w:spacing w:line="480" w:lineRule="auto"/>
        <w:jc w:val="center"/>
        <w:rPr>
          <w:rFonts w:ascii="Times New Roman" w:eastAsia="Times New Roman" w:hAnsi="Times New Roman" w:cs="Times New Roman" w:hint="eastAsia"/>
          <w:sz w:val="24"/>
          <w:szCs w:val="24"/>
        </w:rPr>
      </w:pPr>
      <w:proofErr w:type="spellStart"/>
      <w:r w:rsidRPr="003E480A">
        <w:rPr>
          <w:rFonts w:ascii="Times New Roman" w:eastAsia="Times New Roman" w:hAnsi="Times New Roman" w:cs="Times New Roman" w:hint="eastAsia"/>
          <w:sz w:val="24"/>
          <w:szCs w:val="24"/>
        </w:rPr>
        <w:t>BnF</w:t>
      </w:r>
      <w:proofErr w:type="spellEnd"/>
      <w:r w:rsidRPr="003E480A">
        <w:rPr>
          <w:rFonts w:ascii="Times New Roman" w:eastAsia="Times New Roman" w:hAnsi="Times New Roman" w:cs="Times New Roman" w:hint="eastAsia"/>
          <w:sz w:val="24"/>
          <w:szCs w:val="24"/>
        </w:rPr>
        <w:t xml:space="preserve"> </w:t>
      </w:r>
      <w:proofErr w:type="spellStart"/>
      <w:r w:rsidRPr="003E480A">
        <w:rPr>
          <w:rFonts w:ascii="Times New Roman" w:eastAsia="Times New Roman" w:hAnsi="Times New Roman" w:cs="Times New Roman" w:hint="eastAsia"/>
          <w:sz w:val="24"/>
          <w:szCs w:val="24"/>
        </w:rPr>
        <w:t>Ms</w:t>
      </w:r>
      <w:proofErr w:type="spellEnd"/>
      <w:r w:rsidRPr="003E480A">
        <w:rPr>
          <w:rFonts w:ascii="Times New Roman" w:eastAsia="Times New Roman" w:hAnsi="Times New Roman" w:cs="Times New Roman" w:hint="eastAsia"/>
          <w:sz w:val="24"/>
          <w:szCs w:val="24"/>
        </w:rPr>
        <w:t xml:space="preserve"> </w:t>
      </w:r>
      <w:proofErr w:type="spellStart"/>
      <w:r w:rsidRPr="003E480A">
        <w:rPr>
          <w:rFonts w:ascii="Times New Roman" w:eastAsia="Times New Roman" w:hAnsi="Times New Roman" w:cs="Times New Roman" w:hint="eastAsia"/>
          <w:sz w:val="24"/>
          <w:szCs w:val="24"/>
        </w:rPr>
        <w:t>Fr</w:t>
      </w:r>
      <w:proofErr w:type="spellEnd"/>
      <w:r w:rsidRPr="003E480A">
        <w:rPr>
          <w:rFonts w:ascii="Times New Roman" w:eastAsia="Times New Roman" w:hAnsi="Times New Roman" w:cs="Times New Roman" w:hint="eastAsia"/>
          <w:sz w:val="24"/>
          <w:szCs w:val="24"/>
        </w:rPr>
        <w:t xml:space="preserve"> 640 p089r</w:t>
      </w:r>
      <w:bookmarkStart w:id="0" w:name="_GoBack"/>
      <w:bookmarkEnd w:id="0"/>
    </w:p>
    <w:p w14:paraId="04326220" w14:textId="4C12BE88" w:rsidR="00DA6E21" w:rsidRDefault="004E776E" w:rsidP="005C2535">
      <w:pPr>
        <w:pStyle w:val="Normal1"/>
        <w:spacing w:line="480" w:lineRule="auto"/>
        <w:rPr>
          <w:rFonts w:ascii="Times New Roman" w:hAnsi="Times New Roman" w:hint="eastAsia"/>
          <w:b/>
          <w:sz w:val="24"/>
          <w:szCs w:val="24"/>
        </w:rPr>
      </w:pPr>
      <w:proofErr w:type="spellStart"/>
      <w:r w:rsidRPr="004E776E">
        <w:rPr>
          <w:rFonts w:ascii="Times New Roman" w:hAnsi="Times New Roman" w:hint="eastAsia"/>
          <w:b/>
          <w:sz w:val="24"/>
          <w:szCs w:val="24"/>
        </w:rPr>
        <w:t>Orignal</w:t>
      </w:r>
      <w:proofErr w:type="spellEnd"/>
      <w:r w:rsidRPr="004E776E">
        <w:rPr>
          <w:rFonts w:ascii="Times New Roman" w:hAnsi="Times New Roman" w:hint="eastAsia"/>
          <w:b/>
          <w:sz w:val="24"/>
          <w:szCs w:val="24"/>
        </w:rPr>
        <w:t xml:space="preserve"> </w:t>
      </w:r>
      <w:r>
        <w:rPr>
          <w:rFonts w:ascii="Times New Roman" w:hAnsi="Times New Roman" w:hint="eastAsia"/>
          <w:b/>
          <w:sz w:val="24"/>
          <w:szCs w:val="24"/>
        </w:rPr>
        <w:t>Manuscript</w:t>
      </w:r>
    </w:p>
    <w:p w14:paraId="3EEE03C0" w14:textId="3CD8E43D" w:rsidR="004E776E" w:rsidRPr="003E480A" w:rsidRDefault="000C6131" w:rsidP="005C2535">
      <w:pPr>
        <w:pStyle w:val="Normal1"/>
        <w:spacing w:line="480" w:lineRule="auto"/>
        <w:rPr>
          <w:rFonts w:ascii="Times New Roman" w:hAnsi="Times New Roman" w:hint="eastAsia"/>
          <w:sz w:val="24"/>
          <w:szCs w:val="24"/>
        </w:rPr>
      </w:pPr>
      <w:r>
        <w:rPr>
          <w:rFonts w:ascii="Times New Roman" w:hAnsi="Times New Roman" w:hint="eastAsia"/>
          <w:sz w:val="24"/>
          <w:szCs w:val="24"/>
        </w:rPr>
        <w:t>(</w:t>
      </w:r>
      <w:proofErr w:type="gramStart"/>
      <w:r w:rsidR="003E480A" w:rsidRPr="003E480A">
        <w:rPr>
          <w:rFonts w:ascii="Times New Roman" w:hAnsi="Times New Roman" w:hint="eastAsia"/>
          <w:sz w:val="24"/>
          <w:szCs w:val="24"/>
        </w:rPr>
        <w:t>fig</w:t>
      </w:r>
      <w:proofErr w:type="gramEnd"/>
      <w:r w:rsidR="003E480A" w:rsidRPr="003E480A">
        <w:rPr>
          <w:rFonts w:ascii="Times New Roman" w:hAnsi="Times New Roman" w:hint="eastAsia"/>
          <w:sz w:val="24"/>
          <w:szCs w:val="24"/>
        </w:rPr>
        <w:t xml:space="preserve">. 1 </w:t>
      </w:r>
      <w:proofErr w:type="spellStart"/>
      <w:r w:rsidR="003E480A" w:rsidRPr="003E480A">
        <w:rPr>
          <w:rFonts w:ascii="Times New Roman" w:hAnsi="Times New Roman" w:hint="eastAsia"/>
          <w:sz w:val="24"/>
          <w:szCs w:val="24"/>
        </w:rPr>
        <w:t>BnF</w:t>
      </w:r>
      <w:proofErr w:type="spellEnd"/>
      <w:r w:rsidR="003E480A" w:rsidRPr="003E480A">
        <w:rPr>
          <w:rFonts w:ascii="Times New Roman" w:hAnsi="Times New Roman" w:hint="eastAsia"/>
          <w:sz w:val="24"/>
          <w:szCs w:val="24"/>
        </w:rPr>
        <w:t xml:space="preserve"> MS Fr640 p089r</w:t>
      </w:r>
      <w:r w:rsidR="003E480A">
        <w:rPr>
          <w:rFonts w:ascii="Times New Roman" w:hAnsi="Times New Roman" w:hint="eastAsia"/>
          <w:sz w:val="24"/>
          <w:szCs w:val="24"/>
        </w:rPr>
        <w:t xml:space="preserve"> powder of ox bone and rock salt</w:t>
      </w:r>
      <w:r>
        <w:rPr>
          <w:rFonts w:ascii="Times New Roman" w:hAnsi="Times New Roman" w:hint="eastAsia"/>
          <w:sz w:val="24"/>
          <w:szCs w:val="24"/>
        </w:rPr>
        <w:t>)</w:t>
      </w:r>
    </w:p>
    <w:p w14:paraId="1BEB1535" w14:textId="77777777" w:rsidR="00DA6E21" w:rsidRDefault="00771750" w:rsidP="005C2535">
      <w:pPr>
        <w:pStyle w:val="Normal1"/>
        <w:spacing w:line="480" w:lineRule="auto"/>
      </w:pPr>
      <w:r>
        <w:rPr>
          <w:rFonts w:ascii="Times New Roman" w:eastAsia="Times New Roman" w:hAnsi="Times New Roman" w:cs="Times New Roman"/>
          <w:b/>
          <w:sz w:val="24"/>
        </w:rPr>
        <w:t>French Transcription</w:t>
      </w:r>
    </w:p>
    <w:p w14:paraId="249952D8" w14:textId="77777777" w:rsidR="00DA6E21" w:rsidRDefault="00771750" w:rsidP="005C2535">
      <w:pPr>
        <w:pStyle w:val="Normal1"/>
        <w:widowControl w:val="0"/>
        <w:spacing w:line="480" w:lineRule="auto"/>
        <w:jc w:val="center"/>
      </w:pPr>
      <w:r>
        <w:rPr>
          <w:rFonts w:ascii="Times New Roman" w:eastAsia="Times New Roman" w:hAnsi="Times New Roman" w:cs="Times New Roman"/>
          <w:sz w:val="24"/>
        </w:rPr>
        <w:t xml:space="preserve">Sable dos de </w:t>
      </w:r>
      <w:proofErr w:type="spellStart"/>
      <w:r>
        <w:rPr>
          <w:rFonts w:ascii="Times New Roman" w:eastAsia="Times New Roman" w:hAnsi="Times New Roman" w:cs="Times New Roman"/>
          <w:sz w:val="24"/>
        </w:rPr>
        <w:t>bœuf</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brusle</w:t>
      </w:r>
      <w:proofErr w:type="spell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et</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sal</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gemme</w:t>
      </w:r>
      <w:proofErr w:type="spellEnd"/>
    </w:p>
    <w:p w14:paraId="290BF1FA" w14:textId="61428907" w:rsidR="00DA6E21" w:rsidRDefault="00771750" w:rsidP="005C2535">
      <w:pPr>
        <w:pStyle w:val="Normal1"/>
        <w:widowControl w:val="0"/>
        <w:spacing w:line="480" w:lineRule="auto"/>
      </w:pPr>
      <w:r>
        <w:rPr>
          <w:rFonts w:ascii="Times New Roman" w:eastAsia="Times New Roman" w:hAnsi="Times New Roman" w:cs="Times New Roman"/>
          <w:sz w:val="24"/>
        </w:rPr>
        <w:t xml:space="preserve">Je les ay </w:t>
      </w:r>
      <w:proofErr w:type="spellStart"/>
      <w:r>
        <w:rPr>
          <w:rFonts w:ascii="Times New Roman" w:eastAsia="Times New Roman" w:hAnsi="Times New Roman" w:cs="Times New Roman"/>
          <w:sz w:val="24"/>
        </w:rPr>
        <w:t>pulverises</w:t>
      </w:r>
      <w:proofErr w:type="spellEnd"/>
      <w:r>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separem</w:t>
      </w:r>
      <w:proofErr w:type="spellEnd"/>
      <w:r>
        <w:rPr>
          <w:rFonts w:ascii="Times New Roman" w:eastAsia="Times New Roman" w:hAnsi="Times New Roman" w:cs="Times New Roman"/>
          <w:sz w:val="24"/>
        </w:rPr>
        <w:t>{</w:t>
      </w:r>
      <w:proofErr w:type="spellStart"/>
      <w:proofErr w:type="gramEnd"/>
      <w:r>
        <w:rPr>
          <w:rFonts w:ascii="Times New Roman" w:eastAsia="Times New Roman" w:hAnsi="Times New Roman" w:cs="Times New Roman"/>
          <w:sz w:val="24"/>
        </w:rPr>
        <w:t>ent</w:t>
      </w:r>
      <w:proofErr w:type="spellEnd"/>
      <w:r>
        <w:rPr>
          <w:rFonts w:ascii="Times New Roman" w:eastAsia="Times New Roman" w:hAnsi="Times New Roman" w:cs="Times New Roman"/>
          <w:sz w:val="24"/>
        </w:rPr>
        <w:t xml:space="preserve">} &amp; </w:t>
      </w:r>
      <w:proofErr w:type="spellStart"/>
      <w:r>
        <w:rPr>
          <w:rFonts w:ascii="Times New Roman" w:eastAsia="Times New Roman" w:hAnsi="Times New Roman" w:cs="Times New Roman"/>
          <w:sz w:val="24"/>
        </w:rPr>
        <w:t>subtilies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sur</w:t>
      </w:r>
      <w:proofErr w:type="spellEnd"/>
      <w:r>
        <w:rPr>
          <w:rFonts w:ascii="Times New Roman" w:eastAsia="Times New Roman" w:hAnsi="Times New Roman" w:cs="Times New Roman"/>
          <w:sz w:val="24"/>
        </w:rPr>
        <w:t xml:space="preserve"> le </w:t>
      </w:r>
      <w:proofErr w:type="spellStart"/>
      <w:r>
        <w:rPr>
          <w:rFonts w:ascii="Times New Roman" w:eastAsia="Times New Roman" w:hAnsi="Times New Roman" w:cs="Times New Roman"/>
          <w:sz w:val="24"/>
        </w:rPr>
        <w:t>porphire</w:t>
      </w:r>
      <w:proofErr w:type="spellEnd"/>
      <w:r>
        <w:rPr>
          <w:rFonts w:ascii="Times New Roman" w:eastAsia="Times New Roman" w:hAnsi="Times New Roman" w:cs="Times New Roman"/>
          <w:sz w:val="24"/>
        </w:rPr>
        <w:t xml:space="preserve"> le plus </w:t>
      </w:r>
      <w:proofErr w:type="spellStart"/>
      <w:r>
        <w:rPr>
          <w:rFonts w:ascii="Times New Roman" w:eastAsia="Times New Roman" w:hAnsi="Times New Roman" w:cs="Times New Roman"/>
          <w:sz w:val="24"/>
        </w:rPr>
        <w:t>que</w:t>
      </w:r>
      <w:proofErr w:type="spellEnd"/>
      <w:r>
        <w:rPr>
          <w:rFonts w:ascii="Times New Roman" w:eastAsia="Times New Roman" w:hAnsi="Times New Roman" w:cs="Times New Roman"/>
          <w:sz w:val="24"/>
        </w:rPr>
        <w:t xml:space="preserve"> jay </w:t>
      </w:r>
      <w:proofErr w:type="spellStart"/>
      <w:r>
        <w:rPr>
          <w:rFonts w:ascii="Times New Roman" w:eastAsia="Times New Roman" w:hAnsi="Times New Roman" w:cs="Times New Roman"/>
          <w:sz w:val="24"/>
        </w:rPr>
        <w:t>peu</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Puys</w:t>
      </w:r>
      <w:proofErr w:type="spellEnd"/>
      <w:r>
        <w:rPr>
          <w:rFonts w:ascii="Times New Roman" w:eastAsia="Times New Roman" w:hAnsi="Times New Roman" w:cs="Times New Roman"/>
          <w:sz w:val="24"/>
        </w:rPr>
        <w:t xml:space="preserve"> jay </w:t>
      </w:r>
      <w:proofErr w:type="spellStart"/>
      <w:r>
        <w:rPr>
          <w:rFonts w:ascii="Times New Roman" w:eastAsia="Times New Roman" w:hAnsi="Times New Roman" w:cs="Times New Roman"/>
          <w:sz w:val="24"/>
        </w:rPr>
        <w:t>mesle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aultant</w:t>
      </w:r>
      <w:proofErr w:type="spellEnd"/>
      <w:r>
        <w:rPr>
          <w:rFonts w:ascii="Times New Roman" w:eastAsia="Times New Roman" w:hAnsi="Times New Roman" w:cs="Times New Roman"/>
          <w:sz w:val="24"/>
        </w:rPr>
        <w:t xml:space="preserve"> dun </w:t>
      </w:r>
      <w:proofErr w:type="spellStart"/>
      <w:r>
        <w:rPr>
          <w:rFonts w:ascii="Times New Roman" w:eastAsia="Times New Roman" w:hAnsi="Times New Roman" w:cs="Times New Roman"/>
          <w:sz w:val="24"/>
        </w:rPr>
        <w:t>que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daultre</w:t>
      </w:r>
      <w:proofErr w:type="spellEnd"/>
      <w:r>
        <w:rPr>
          <w:rFonts w:ascii="Times New Roman" w:eastAsia="Times New Roman" w:hAnsi="Times New Roman" w:cs="Times New Roman"/>
          <w:sz w:val="24"/>
        </w:rPr>
        <w:t xml:space="preserve"> &amp; </w:t>
      </w:r>
      <w:proofErr w:type="spellStart"/>
      <w:r>
        <w:rPr>
          <w:rFonts w:ascii="Times New Roman" w:eastAsia="Times New Roman" w:hAnsi="Times New Roman" w:cs="Times New Roman"/>
          <w:sz w:val="24"/>
        </w:rPr>
        <w:t>repasse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sur</w:t>
      </w:r>
      <w:proofErr w:type="spellEnd"/>
      <w:r>
        <w:rPr>
          <w:rFonts w:ascii="Times New Roman" w:eastAsia="Times New Roman" w:hAnsi="Times New Roman" w:cs="Times New Roman"/>
          <w:sz w:val="24"/>
        </w:rPr>
        <w:t xml:space="preserve"> le </w:t>
      </w:r>
      <w:proofErr w:type="spellStart"/>
      <w:r>
        <w:rPr>
          <w:rFonts w:ascii="Times New Roman" w:eastAsia="Times New Roman" w:hAnsi="Times New Roman" w:cs="Times New Roman"/>
          <w:sz w:val="24"/>
        </w:rPr>
        <w:t>porphire</w:t>
      </w:r>
      <w:proofErr w:type="spellEnd"/>
      <w:r>
        <w:rPr>
          <w:rFonts w:ascii="Times New Roman" w:eastAsia="Times New Roman" w:hAnsi="Times New Roman" w:cs="Times New Roman"/>
          <w:sz w:val="24"/>
        </w:rPr>
        <w:t xml:space="preserve"> Je lay </w:t>
      </w:r>
      <w:proofErr w:type="spellStart"/>
      <w:r>
        <w:rPr>
          <w:rFonts w:ascii="Times New Roman" w:eastAsia="Times New Roman" w:hAnsi="Times New Roman" w:cs="Times New Roman"/>
          <w:sz w:val="24"/>
        </w:rPr>
        <w:t>apres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humecte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dans</w:t>
      </w:r>
      <w:proofErr w:type="spellEnd"/>
      <w:r>
        <w:rPr>
          <w:rFonts w:ascii="Times New Roman" w:eastAsia="Times New Roman" w:hAnsi="Times New Roman" w:cs="Times New Roman"/>
          <w:sz w:val="24"/>
        </w:rPr>
        <w:t xml:space="preserve"> un </w:t>
      </w:r>
      <w:proofErr w:type="spellStart"/>
      <w:r>
        <w:rPr>
          <w:rFonts w:ascii="Times New Roman" w:eastAsia="Times New Roman" w:hAnsi="Times New Roman" w:cs="Times New Roman"/>
          <w:sz w:val="24"/>
        </w:rPr>
        <w:t>papier</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replie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dans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une</w:t>
      </w:r>
      <w:proofErr w:type="spellEnd"/>
      <w:r>
        <w:rPr>
          <w:rFonts w:ascii="Times New Roman" w:eastAsia="Times New Roman" w:hAnsi="Times New Roman" w:cs="Times New Roman"/>
          <w:sz w:val="24"/>
        </w:rPr>
        <w:t xml:space="preserve"> serviette </w:t>
      </w:r>
      <w:proofErr w:type="spellStart"/>
      <w:r>
        <w:rPr>
          <w:rFonts w:ascii="Times New Roman" w:eastAsia="Times New Roman" w:hAnsi="Times New Roman" w:cs="Times New Roman"/>
          <w:sz w:val="24"/>
        </w:rPr>
        <w:t>mouillee</w:t>
      </w:r>
      <w:proofErr w:type="spellEnd"/>
      <w:r>
        <w:rPr>
          <w:rFonts w:ascii="Times New Roman" w:eastAsia="Times New Roman" w:hAnsi="Times New Roman" w:cs="Times New Roman"/>
          <w:sz w:val="24"/>
        </w:rPr>
        <w:t xml:space="preserve"> qui </w:t>
      </w:r>
      <w:proofErr w:type="spellStart"/>
      <w:r>
        <w:rPr>
          <w:rFonts w:ascii="Times New Roman" w:eastAsia="Times New Roman" w:hAnsi="Times New Roman" w:cs="Times New Roman"/>
          <w:sz w:val="24"/>
        </w:rPr>
        <w:t>est</w:t>
      </w:r>
      <w:proofErr w:type="spellEnd"/>
      <w:r>
        <w:rPr>
          <w:rFonts w:ascii="Times New Roman" w:eastAsia="Times New Roman" w:hAnsi="Times New Roman" w:cs="Times New Roman"/>
          <w:sz w:val="24"/>
        </w:rPr>
        <w:t xml:space="preserve"> plus </w:t>
      </w:r>
      <w:proofErr w:type="spellStart"/>
      <w:r>
        <w:rPr>
          <w:rFonts w:ascii="Times New Roman" w:eastAsia="Times New Roman" w:hAnsi="Times New Roman" w:cs="Times New Roman"/>
          <w:sz w:val="24"/>
        </w:rPr>
        <w:t>tost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faict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quau</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serain</w:t>
      </w:r>
      <w:proofErr w:type="spellEnd"/>
      <w:r>
        <w:rPr>
          <w:rFonts w:ascii="Times New Roman" w:eastAsia="Times New Roman" w:hAnsi="Times New Roman" w:cs="Times New Roman"/>
          <w:sz w:val="24"/>
        </w:rPr>
        <w:t xml:space="preserve"> de la </w:t>
      </w:r>
      <w:proofErr w:type="spellStart"/>
      <w:r>
        <w:rPr>
          <w:rFonts w:ascii="Times New Roman" w:eastAsia="Times New Roman" w:hAnsi="Times New Roman" w:cs="Times New Roman"/>
          <w:sz w:val="24"/>
        </w:rPr>
        <w:t>nuit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ou</w:t>
      </w:r>
      <w:proofErr w:type="spellEnd"/>
      <w:r>
        <w:rPr>
          <w:rFonts w:ascii="Times New Roman" w:eastAsia="Times New Roman" w:hAnsi="Times New Roman" w:cs="Times New Roman"/>
          <w:sz w:val="24"/>
        </w:rPr>
        <w:t xml:space="preserve"> a </w:t>
      </w:r>
      <w:proofErr w:type="spellStart"/>
      <w:r>
        <w:rPr>
          <w:rFonts w:ascii="Times New Roman" w:eastAsia="Times New Roman" w:hAnsi="Times New Roman" w:cs="Times New Roman"/>
          <w:sz w:val="24"/>
        </w:rPr>
        <w:t>lhumeur</w:t>
      </w:r>
      <w:proofErr w:type="spellEnd"/>
      <w:r>
        <w:rPr>
          <w:rFonts w:ascii="Times New Roman" w:eastAsia="Times New Roman" w:hAnsi="Times New Roman" w:cs="Times New Roman"/>
          <w:sz w:val="24"/>
        </w:rPr>
        <w:t xml:space="preserve"> de la cave Et </w:t>
      </w:r>
      <w:proofErr w:type="spellStart"/>
      <w:r>
        <w:rPr>
          <w:rFonts w:ascii="Times New Roman" w:eastAsia="Times New Roman" w:hAnsi="Times New Roman" w:cs="Times New Roman"/>
          <w:sz w:val="24"/>
        </w:rPr>
        <w:t>nen</w:t>
      </w:r>
      <w:proofErr w:type="spellEnd"/>
      <w:r>
        <w:rPr>
          <w:rFonts w:ascii="Times New Roman" w:eastAsia="Times New Roman" w:hAnsi="Times New Roman" w:cs="Times New Roman"/>
          <w:sz w:val="24"/>
        </w:rPr>
        <w:t xml:space="preserve"> ay point </w:t>
      </w:r>
      <w:proofErr w:type="spellStart"/>
      <w:r>
        <w:rPr>
          <w:rFonts w:ascii="Times New Roman" w:eastAsia="Times New Roman" w:hAnsi="Times New Roman" w:cs="Times New Roman"/>
          <w:sz w:val="24"/>
        </w:rPr>
        <w:t>trouve</w:t>
      </w:r>
      <w:proofErr w:type="spellEnd"/>
      <w:r>
        <w:rPr>
          <w:rFonts w:ascii="Times New Roman" w:eastAsia="Times New Roman" w:hAnsi="Times New Roman" w:cs="Times New Roman"/>
          <w:sz w:val="24"/>
        </w:rPr>
        <w:t xml:space="preserve"> qui </w:t>
      </w:r>
      <w:proofErr w:type="spellStart"/>
      <w:r>
        <w:rPr>
          <w:rFonts w:ascii="Times New Roman" w:eastAsia="Times New Roman" w:hAnsi="Times New Roman" w:cs="Times New Roman"/>
          <w:sz w:val="24"/>
        </w:rPr>
        <w:t>despouille</w:t>
      </w:r>
      <w:proofErr w:type="spellEnd"/>
      <w:r>
        <w:rPr>
          <w:rFonts w:ascii="Times New Roman" w:eastAsia="Times New Roman" w:hAnsi="Times New Roman" w:cs="Times New Roman"/>
          <w:sz w:val="24"/>
        </w:rPr>
        <w:t xml:space="preserve"> plus net </w:t>
      </w:r>
      <w:proofErr w:type="spellStart"/>
      <w:r>
        <w:rPr>
          <w:rFonts w:ascii="Times New Roman" w:eastAsia="Times New Roman" w:hAnsi="Times New Roman" w:cs="Times New Roman"/>
          <w:sz w:val="24"/>
        </w:rPr>
        <w:t>que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cestuy</w:t>
      </w:r>
      <w:proofErr w:type="spellEnd"/>
      <w:r>
        <w:rPr>
          <w:rFonts w:ascii="Times New Roman" w:eastAsia="Times New Roman" w:hAnsi="Times New Roman" w:cs="Times New Roman"/>
          <w:sz w:val="24"/>
        </w:rPr>
        <w:t xml:space="preserve"> cy Il </w:t>
      </w:r>
      <w:proofErr w:type="spellStart"/>
      <w:r>
        <w:rPr>
          <w:rFonts w:ascii="Times New Roman" w:eastAsia="Times New Roman" w:hAnsi="Times New Roman" w:cs="Times New Roman"/>
          <w:sz w:val="24"/>
        </w:rPr>
        <w:t>veult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estre</w:t>
      </w:r>
      <w:proofErr w:type="spellEnd"/>
      <w:r>
        <w:rPr>
          <w:rFonts w:ascii="Times New Roman" w:eastAsia="Times New Roman" w:hAnsi="Times New Roman" w:cs="Times New Roman"/>
          <w:sz w:val="24"/>
        </w:rPr>
        <w:t xml:space="preserve"> asses </w:t>
      </w:r>
      <w:proofErr w:type="spellStart"/>
      <w:r>
        <w:rPr>
          <w:rFonts w:ascii="Times New Roman" w:eastAsia="Times New Roman" w:hAnsi="Times New Roman" w:cs="Times New Roman"/>
          <w:sz w:val="24"/>
        </w:rPr>
        <w:t>humide</w:t>
      </w:r>
      <w:proofErr w:type="spellEnd"/>
      <w:r>
        <w:rPr>
          <w:rFonts w:ascii="Times New Roman" w:eastAsia="Times New Roman" w:hAnsi="Times New Roman" w:cs="Times New Roman"/>
          <w:sz w:val="24"/>
        </w:rPr>
        <w:t xml:space="preserve"> Et </w:t>
      </w:r>
      <w:proofErr w:type="spellStart"/>
      <w:r>
        <w:rPr>
          <w:rFonts w:ascii="Times New Roman" w:eastAsia="Times New Roman" w:hAnsi="Times New Roman" w:cs="Times New Roman"/>
          <w:sz w:val="24"/>
        </w:rPr>
        <w:t>si</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tu</w:t>
      </w:r>
      <w:proofErr w:type="spellEnd"/>
      <w:r>
        <w:rPr>
          <w:rFonts w:ascii="Times New Roman" w:eastAsia="Times New Roman" w:hAnsi="Times New Roman" w:cs="Times New Roman"/>
          <w:sz w:val="24"/>
        </w:rPr>
        <w:t xml:space="preserve"> le </w:t>
      </w:r>
      <w:proofErr w:type="spellStart"/>
      <w:r>
        <w:rPr>
          <w:rFonts w:ascii="Times New Roman" w:eastAsia="Times New Roman" w:hAnsi="Times New Roman" w:cs="Times New Roman"/>
          <w:sz w:val="24"/>
        </w:rPr>
        <w:t>veulx</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gecter</w:t>
      </w:r>
      <w:proofErr w:type="spellEnd"/>
      <w:r>
        <w:rPr>
          <w:rFonts w:ascii="Times New Roman" w:eastAsia="Times New Roman" w:hAnsi="Times New Roman" w:cs="Times New Roman"/>
          <w:sz w:val="24"/>
        </w:rPr>
        <w:t xml:space="preserve"> fort </w:t>
      </w:r>
      <w:proofErr w:type="spellStart"/>
      <w:r>
        <w:rPr>
          <w:rFonts w:ascii="Times New Roman" w:eastAsia="Times New Roman" w:hAnsi="Times New Roman" w:cs="Times New Roman"/>
          <w:sz w:val="24"/>
        </w:rPr>
        <w:t>tanvre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fais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quil</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soict</w:t>
      </w:r>
      <w:proofErr w:type="spellEnd"/>
      <w:r>
        <w:rPr>
          <w:rFonts w:ascii="Times New Roman" w:eastAsia="Times New Roman" w:hAnsi="Times New Roman" w:cs="Times New Roman"/>
          <w:sz w:val="24"/>
        </w:rPr>
        <w:t xml:space="preserve"> plus </w:t>
      </w:r>
      <w:proofErr w:type="spellStart"/>
      <w:r>
        <w:rPr>
          <w:rFonts w:ascii="Times New Roman" w:eastAsia="Times New Roman" w:hAnsi="Times New Roman" w:cs="Times New Roman"/>
          <w:sz w:val="24"/>
        </w:rPr>
        <w:t>chault</w:t>
      </w:r>
      <w:proofErr w:type="spellEnd"/>
      <w:r>
        <w:rPr>
          <w:rFonts w:ascii="Times New Roman" w:eastAsia="Times New Roman" w:hAnsi="Times New Roman" w:cs="Times New Roman"/>
          <w:sz w:val="24"/>
        </w:rPr>
        <w:t xml:space="preserve"> Il </w:t>
      </w:r>
      <w:proofErr w:type="spellStart"/>
      <w:r>
        <w:rPr>
          <w:rFonts w:ascii="Times New Roman" w:eastAsia="Times New Roman" w:hAnsi="Times New Roman" w:cs="Times New Roman"/>
          <w:sz w:val="24"/>
        </w:rPr>
        <w:t>est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venu</w:t>
      </w:r>
      <w:proofErr w:type="spellEnd"/>
      <w:r>
        <w:rPr>
          <w:rFonts w:ascii="Times New Roman" w:eastAsia="Times New Roman" w:hAnsi="Times New Roman" w:cs="Times New Roman"/>
          <w:sz w:val="24"/>
        </w:rPr>
        <w:t xml:space="preserve"> en </w:t>
      </w:r>
      <w:proofErr w:type="spellStart"/>
      <w:r>
        <w:rPr>
          <w:rFonts w:ascii="Times New Roman" w:eastAsia="Times New Roman" w:hAnsi="Times New Roman" w:cs="Times New Roman"/>
          <w:sz w:val="24"/>
        </w:rPr>
        <w:t>estain</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doulx</w:t>
      </w:r>
      <w:proofErr w:type="spellEnd"/>
      <w:r>
        <w:rPr>
          <w:rFonts w:ascii="Times New Roman" w:eastAsia="Times New Roman" w:hAnsi="Times New Roman" w:cs="Times New Roman"/>
          <w:sz w:val="24"/>
        </w:rPr>
        <w:t xml:space="preserve"> fort net co{mm}e le principal Et ha </w:t>
      </w:r>
      <w:proofErr w:type="spellStart"/>
      <w:r>
        <w:rPr>
          <w:rFonts w:ascii="Times New Roman" w:eastAsia="Times New Roman" w:hAnsi="Times New Roman" w:cs="Times New Roman"/>
          <w:sz w:val="24"/>
        </w:rPr>
        <w:t>soubstenu</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plusieurs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gects</w:t>
      </w:r>
      <w:proofErr w:type="spellEnd"/>
      <w:r>
        <w:rPr>
          <w:rFonts w:ascii="Times New Roman" w:eastAsia="Times New Roman" w:hAnsi="Times New Roman" w:cs="Times New Roman"/>
          <w:sz w:val="24"/>
        </w:rPr>
        <w:t xml:space="preserve"> Pour </w:t>
      </w:r>
      <w:proofErr w:type="spellStart"/>
      <w:r>
        <w:rPr>
          <w:rFonts w:ascii="Times New Roman" w:eastAsia="Times New Roman" w:hAnsi="Times New Roman" w:cs="Times New Roman"/>
          <w:sz w:val="24"/>
        </w:rPr>
        <w:t>lestaim</w:t>
      </w:r>
      <w:proofErr w:type="spellEnd"/>
      <w:r>
        <w:rPr>
          <w:rFonts w:ascii="Times New Roman" w:eastAsia="Times New Roman" w:hAnsi="Times New Roman" w:cs="Times New Roman"/>
          <w:sz w:val="24"/>
        </w:rPr>
        <w:t xml:space="preserve"> je </w:t>
      </w:r>
      <w:proofErr w:type="spellStart"/>
      <w:r>
        <w:rPr>
          <w:rFonts w:ascii="Times New Roman" w:eastAsia="Times New Roman" w:hAnsi="Times New Roman" w:cs="Times New Roman"/>
          <w:sz w:val="24"/>
        </w:rPr>
        <w:t>croy</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quil</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nen</w:t>
      </w:r>
      <w:proofErr w:type="spellEnd"/>
      <w:r>
        <w:rPr>
          <w:rFonts w:ascii="Times New Roman" w:eastAsia="Times New Roman" w:hAnsi="Times New Roman" w:cs="Times New Roman"/>
          <w:sz w:val="24"/>
        </w:rPr>
        <w:t xml:space="preserve"> fault point </w:t>
      </w:r>
      <w:proofErr w:type="spellStart"/>
      <w:r>
        <w:rPr>
          <w:rFonts w:ascii="Times New Roman" w:eastAsia="Times New Roman" w:hAnsi="Times New Roman" w:cs="Times New Roman"/>
          <w:sz w:val="24"/>
        </w:rPr>
        <w:t>chercher</w:t>
      </w:r>
      <w:proofErr w:type="spellEnd"/>
      <w:r>
        <w:rPr>
          <w:rFonts w:ascii="Times New Roman" w:eastAsia="Times New Roman" w:hAnsi="Times New Roman" w:cs="Times New Roman"/>
          <w:sz w:val="24"/>
        </w:rPr>
        <w:t xml:space="preserve"> de </w:t>
      </w:r>
      <w:proofErr w:type="spellStart"/>
      <w:r>
        <w:rPr>
          <w:rFonts w:ascii="Times New Roman" w:eastAsia="Times New Roman" w:hAnsi="Times New Roman" w:cs="Times New Roman"/>
          <w:sz w:val="24"/>
        </w:rPr>
        <w:t>meilleur</w:t>
      </w:r>
      <w:proofErr w:type="spellEnd"/>
      <w:r>
        <w:rPr>
          <w:rFonts w:ascii="Times New Roman" w:eastAsia="Times New Roman" w:hAnsi="Times New Roman" w:cs="Times New Roman"/>
          <w:sz w:val="24"/>
        </w:rPr>
        <w:t xml:space="preserve"> Ne pour le </w:t>
      </w:r>
      <w:proofErr w:type="spellStart"/>
      <w:r>
        <w:rPr>
          <w:rFonts w:ascii="Times New Roman" w:eastAsia="Times New Roman" w:hAnsi="Times New Roman" w:cs="Times New Roman"/>
          <w:sz w:val="24"/>
        </w:rPr>
        <w:t>plomb</w:t>
      </w:r>
      <w:proofErr w:type="spellEnd"/>
      <w:r>
        <w:rPr>
          <w:rFonts w:ascii="Times New Roman" w:eastAsia="Times New Roman" w:hAnsi="Times New Roman" w:cs="Times New Roman"/>
          <w:sz w:val="24"/>
        </w:rPr>
        <w:t xml:space="preserve"> fin </w:t>
      </w:r>
      <w:proofErr w:type="spellStart"/>
      <w:r>
        <w:rPr>
          <w:rFonts w:ascii="Times New Roman" w:eastAsia="Times New Roman" w:hAnsi="Times New Roman" w:cs="Times New Roman"/>
          <w:sz w:val="24"/>
        </w:rPr>
        <w:t>aussy</w:t>
      </w:r>
      <w:proofErr w:type="spellEnd"/>
      <w:r>
        <w:rPr>
          <w:rFonts w:ascii="Times New Roman" w:eastAsia="Times New Roman" w:hAnsi="Times New Roman" w:cs="Times New Roman"/>
          <w:sz w:val="24"/>
        </w:rPr>
        <w:t xml:space="preserve"> qui </w:t>
      </w:r>
      <w:proofErr w:type="spellStart"/>
      <w:r>
        <w:rPr>
          <w:rFonts w:ascii="Times New Roman" w:eastAsia="Times New Roman" w:hAnsi="Times New Roman" w:cs="Times New Roman"/>
          <w:sz w:val="24"/>
        </w:rPr>
        <w:t>vient</w:t>
      </w:r>
      <w:proofErr w:type="spellEnd"/>
      <w:r>
        <w:rPr>
          <w:rFonts w:ascii="Times New Roman" w:eastAsia="Times New Roman" w:hAnsi="Times New Roman" w:cs="Times New Roman"/>
          <w:sz w:val="24"/>
        </w:rPr>
        <w:t xml:space="preserve"> quasi plus net </w:t>
      </w:r>
      <w:proofErr w:type="spellStart"/>
      <w:r>
        <w:rPr>
          <w:rFonts w:ascii="Times New Roman" w:eastAsia="Times New Roman" w:hAnsi="Times New Roman" w:cs="Times New Roman"/>
          <w:sz w:val="24"/>
        </w:rPr>
        <w:t>que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lestaim</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trike/>
          <w:sz w:val="24"/>
        </w:rPr>
        <w:t>Tou</w:t>
      </w:r>
      <w:proofErr w:type="spellEnd"/>
      <w:r>
        <w:rPr>
          <w:rFonts w:ascii="Times New Roman" w:eastAsia="Times New Roman" w:hAnsi="Times New Roman" w:cs="Times New Roman"/>
          <w:sz w:val="24"/>
        </w:rPr>
        <w:t xml:space="preserve"> Los de pied de </w:t>
      </w:r>
      <w:proofErr w:type="spellStart"/>
      <w:r>
        <w:rPr>
          <w:rFonts w:ascii="Times New Roman" w:eastAsia="Times New Roman" w:hAnsi="Times New Roman" w:cs="Times New Roman"/>
          <w:sz w:val="24"/>
        </w:rPr>
        <w:t>bœuf</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est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tousjours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si</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aride</w:t>
      </w:r>
      <w:proofErr w:type="spellEnd"/>
      <w:r>
        <w:rPr>
          <w:rFonts w:ascii="Times New Roman" w:eastAsia="Times New Roman" w:hAnsi="Times New Roman" w:cs="Times New Roman"/>
          <w:sz w:val="24"/>
        </w:rPr>
        <w:t xml:space="preserve"> tout </w:t>
      </w:r>
      <w:proofErr w:type="spellStart"/>
      <w:r>
        <w:rPr>
          <w:rFonts w:ascii="Times New Roman" w:eastAsia="Times New Roman" w:hAnsi="Times New Roman" w:cs="Times New Roman"/>
          <w:sz w:val="24"/>
        </w:rPr>
        <w:t>seul</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que</w:t>
      </w:r>
      <w:proofErr w:type="spellEnd"/>
      <w:r>
        <w:rPr>
          <w:rFonts w:ascii="Times New Roman" w:eastAsia="Times New Roman" w:hAnsi="Times New Roman" w:cs="Times New Roman"/>
          <w:sz w:val="24"/>
        </w:rPr>
        <w:t xml:space="preserve"> sans </w:t>
      </w:r>
      <w:proofErr w:type="spellStart"/>
      <w:r>
        <w:rPr>
          <w:rFonts w:ascii="Times New Roman" w:eastAsia="Times New Roman" w:hAnsi="Times New Roman" w:cs="Times New Roman"/>
          <w:sz w:val="24"/>
        </w:rPr>
        <w:t>estre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mesle</w:t>
      </w:r>
      <w:proofErr w:type="spellEnd"/>
      <w:r>
        <w:rPr>
          <w:rFonts w:ascii="Times New Roman" w:eastAsia="Times New Roman" w:hAnsi="Times New Roman" w:cs="Times New Roman"/>
          <w:sz w:val="24"/>
        </w:rPr>
        <w:t xml:space="preserve"> dune part </w:t>
      </w:r>
      <w:proofErr w:type="spellStart"/>
      <w:r>
        <w:rPr>
          <w:rFonts w:ascii="Times New Roman" w:eastAsia="Times New Roman" w:hAnsi="Times New Roman" w:cs="Times New Roman"/>
          <w:sz w:val="24"/>
        </w:rPr>
        <w:t>ou</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deulx</w:t>
      </w:r>
      <w:proofErr w:type="spellEnd"/>
      <w:r>
        <w:rPr>
          <w:rFonts w:ascii="Times New Roman" w:eastAsia="Times New Roman" w:hAnsi="Times New Roman" w:cs="Times New Roman"/>
          <w:sz w:val="24"/>
        </w:rPr>
        <w:t xml:space="preserve"> de </w:t>
      </w:r>
      <w:proofErr w:type="spellStart"/>
      <w:r>
        <w:rPr>
          <w:rFonts w:ascii="Times New Roman" w:eastAsia="Times New Roman" w:hAnsi="Times New Roman" w:cs="Times New Roman"/>
          <w:sz w:val="24"/>
        </w:rPr>
        <w:t>quelque</w:t>
      </w:r>
      <w:proofErr w:type="spellEnd"/>
      <w:r>
        <w:rPr>
          <w:rFonts w:ascii="Times New Roman" w:eastAsia="Times New Roman" w:hAnsi="Times New Roman" w:cs="Times New Roman"/>
          <w:sz w:val="24"/>
        </w:rPr>
        <w:t xml:space="preserve"> sable </w:t>
      </w:r>
      <w:proofErr w:type="spellStart"/>
      <w:r>
        <w:rPr>
          <w:rFonts w:ascii="Times New Roman" w:eastAsia="Times New Roman" w:hAnsi="Times New Roman" w:cs="Times New Roman"/>
          <w:sz w:val="24"/>
        </w:rPr>
        <w:t>gras</w:t>
      </w:r>
      <w:proofErr w:type="spellEnd"/>
      <w:r>
        <w:rPr>
          <w:rFonts w:ascii="Times New Roman" w:eastAsia="Times New Roman" w:hAnsi="Times New Roman" w:cs="Times New Roman"/>
          <w:sz w:val="24"/>
        </w:rPr>
        <w:t xml:space="preserve"> &amp; </w:t>
      </w:r>
      <w:proofErr w:type="spellStart"/>
      <w:r>
        <w:rPr>
          <w:rFonts w:ascii="Times New Roman" w:eastAsia="Times New Roman" w:hAnsi="Times New Roman" w:cs="Times New Roman"/>
          <w:sz w:val="24"/>
        </w:rPr>
        <w:t>ayant</w:t>
      </w:r>
      <w:proofErr w:type="spellEnd"/>
      <w:r>
        <w:rPr>
          <w:rFonts w:ascii="Times New Roman" w:eastAsia="Times New Roman" w:hAnsi="Times New Roman" w:cs="Times New Roman"/>
          <w:sz w:val="24"/>
        </w:rPr>
        <w:t xml:space="preserve"> liaison co{mm}e le </w:t>
      </w:r>
      <w:proofErr w:type="spellStart"/>
      <w:r>
        <w:rPr>
          <w:rFonts w:ascii="Times New Roman" w:eastAsia="Times New Roman" w:hAnsi="Times New Roman" w:cs="Times New Roman"/>
          <w:sz w:val="24"/>
        </w:rPr>
        <w:t>tripoly</w:t>
      </w:r>
      <w:proofErr w:type="spellEnd"/>
      <w:r>
        <w:rPr>
          <w:rFonts w:ascii="Times New Roman" w:eastAsia="Times New Roman" w:hAnsi="Times New Roman" w:cs="Times New Roman"/>
          <w:sz w:val="24"/>
        </w:rPr>
        <w:t xml:space="preserve"> les </w:t>
      </w:r>
      <w:proofErr w:type="spellStart"/>
      <w:r>
        <w:rPr>
          <w:rFonts w:ascii="Times New Roman" w:eastAsia="Times New Roman" w:hAnsi="Times New Roman" w:cs="Times New Roman"/>
          <w:sz w:val="24"/>
        </w:rPr>
        <w:t>sels</w:t>
      </w:r>
      <w:proofErr w:type="spellEnd"/>
      <w:r>
        <w:rPr>
          <w:rFonts w:ascii="Times New Roman" w:eastAsia="Times New Roman" w:hAnsi="Times New Roman" w:cs="Times New Roman"/>
          <w:sz w:val="24"/>
        </w:rPr>
        <w:t xml:space="preserve"> le </w:t>
      </w:r>
      <w:proofErr w:type="spellStart"/>
      <w:r>
        <w:rPr>
          <w:rFonts w:ascii="Times New Roman" w:eastAsia="Times New Roman" w:hAnsi="Times New Roman" w:cs="Times New Roman"/>
          <w:sz w:val="24"/>
        </w:rPr>
        <w:t>foeultre</w:t>
      </w:r>
      <w:proofErr w:type="spellEnd"/>
      <w:r>
        <w:rPr>
          <w:rFonts w:ascii="Times New Roman" w:eastAsia="Times New Roman" w:hAnsi="Times New Roman" w:cs="Times New Roman"/>
          <w:sz w:val="24"/>
        </w:rPr>
        <w:t xml:space="preserve"> les </w:t>
      </w:r>
      <w:proofErr w:type="spellStart"/>
      <w:r>
        <w:rPr>
          <w:rFonts w:ascii="Times New Roman" w:eastAsia="Times New Roman" w:hAnsi="Times New Roman" w:cs="Times New Roman"/>
          <w:sz w:val="24"/>
        </w:rPr>
        <w:t>cendres</w:t>
      </w:r>
      <w:proofErr w:type="spellEnd"/>
      <w:r>
        <w:rPr>
          <w:rFonts w:ascii="Times New Roman" w:eastAsia="Times New Roman" w:hAnsi="Times New Roman" w:cs="Times New Roman"/>
          <w:sz w:val="24"/>
        </w:rPr>
        <w:t xml:space="preserve"> &amp; choses </w:t>
      </w:r>
      <w:proofErr w:type="spellStart"/>
      <w:r>
        <w:rPr>
          <w:rFonts w:ascii="Times New Roman" w:eastAsia="Times New Roman" w:hAnsi="Times New Roman" w:cs="Times New Roman"/>
          <w:sz w:val="24"/>
        </w:rPr>
        <w:t>semblables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il</w:t>
      </w:r>
      <w:proofErr w:type="spellEnd"/>
      <w:r>
        <w:rPr>
          <w:rFonts w:ascii="Times New Roman" w:eastAsia="Times New Roman" w:hAnsi="Times New Roman" w:cs="Times New Roman"/>
          <w:sz w:val="24"/>
        </w:rPr>
        <w:t xml:space="preserve"> ne </w:t>
      </w:r>
      <w:proofErr w:type="spellStart"/>
      <w:r>
        <w:rPr>
          <w:rFonts w:ascii="Times New Roman" w:eastAsia="Times New Roman" w:hAnsi="Times New Roman" w:cs="Times New Roman"/>
          <w:sz w:val="24"/>
        </w:rPr>
        <w:t>despouilleroit</w:t>
      </w:r>
      <w:proofErr w:type="spellEnd"/>
      <w:r>
        <w:rPr>
          <w:rFonts w:ascii="Times New Roman" w:eastAsia="Times New Roman" w:hAnsi="Times New Roman" w:cs="Times New Roman"/>
          <w:sz w:val="24"/>
        </w:rPr>
        <w:t xml:space="preserve"> pas &amp; ne </w:t>
      </w:r>
      <w:proofErr w:type="spellStart"/>
      <w:r>
        <w:rPr>
          <w:rFonts w:ascii="Times New Roman" w:eastAsia="Times New Roman" w:hAnsi="Times New Roman" w:cs="Times New Roman"/>
          <w:sz w:val="24"/>
        </w:rPr>
        <w:t>mouleroi</w:t>
      </w:r>
      <w:r w:rsidR="00891E0A">
        <w:rPr>
          <w:rFonts w:ascii="Times New Roman" w:eastAsia="Times New Roman" w:hAnsi="Times New Roman" w:cs="Times New Roman"/>
          <w:sz w:val="24"/>
        </w:rPr>
        <w:t>t</w:t>
      </w:r>
      <w:proofErr w:type="spellEnd"/>
      <w:r w:rsidR="00891E0A">
        <w:rPr>
          <w:rFonts w:ascii="Times New Roman" w:eastAsia="Times New Roman" w:hAnsi="Times New Roman" w:cs="Times New Roman"/>
          <w:sz w:val="24"/>
        </w:rPr>
        <w:t xml:space="preserve"> pas net </w:t>
      </w:r>
      <w:proofErr w:type="spellStart"/>
      <w:r w:rsidR="00891E0A">
        <w:rPr>
          <w:rFonts w:ascii="Times New Roman" w:eastAsia="Times New Roman" w:hAnsi="Times New Roman" w:cs="Times New Roman"/>
          <w:sz w:val="24"/>
        </w:rPr>
        <w:t>aussy</w:t>
      </w:r>
      <w:proofErr w:type="spellEnd"/>
      <w:r w:rsidR="00891E0A">
        <w:rPr>
          <w:rFonts w:ascii="Times New Roman" w:eastAsia="Times New Roman" w:hAnsi="Times New Roman" w:cs="Times New Roman"/>
          <w:sz w:val="24"/>
        </w:rPr>
        <w:t xml:space="preserve"> car </w:t>
      </w:r>
      <w:proofErr w:type="spellStart"/>
      <w:r w:rsidR="00891E0A">
        <w:rPr>
          <w:rFonts w:ascii="Times New Roman" w:eastAsia="Times New Roman" w:hAnsi="Times New Roman" w:cs="Times New Roman"/>
          <w:sz w:val="24"/>
        </w:rPr>
        <w:t>il</w:t>
      </w:r>
      <w:proofErr w:type="spellEnd"/>
      <w:r w:rsidR="00891E0A">
        <w:rPr>
          <w:rFonts w:ascii="Times New Roman" w:eastAsia="Times New Roman" w:hAnsi="Times New Roman" w:cs="Times New Roman"/>
          <w:sz w:val="24"/>
        </w:rPr>
        <w:t xml:space="preserve"> </w:t>
      </w:r>
      <w:proofErr w:type="spellStart"/>
      <w:r w:rsidR="00891E0A">
        <w:rPr>
          <w:rFonts w:ascii="Times New Roman" w:eastAsia="Times New Roman" w:hAnsi="Times New Roman" w:cs="Times New Roman"/>
          <w:sz w:val="24"/>
        </w:rPr>
        <w:t>sesmie</w:t>
      </w:r>
      <w:proofErr w:type="spellEnd"/>
    </w:p>
    <w:p w14:paraId="4A4EBE90" w14:textId="77777777" w:rsidR="00DA6E21" w:rsidRDefault="00DA6E21" w:rsidP="005C2535">
      <w:pPr>
        <w:pStyle w:val="Normal1"/>
        <w:spacing w:line="480" w:lineRule="auto"/>
      </w:pPr>
    </w:p>
    <w:p w14:paraId="49F183BC" w14:textId="77777777" w:rsidR="00DA6E21" w:rsidRDefault="00771750" w:rsidP="005C2535">
      <w:pPr>
        <w:pStyle w:val="Normal1"/>
        <w:spacing w:line="480" w:lineRule="auto"/>
      </w:pPr>
      <w:r>
        <w:rPr>
          <w:rFonts w:ascii="Times New Roman" w:eastAsia="Times New Roman" w:hAnsi="Times New Roman" w:cs="Times New Roman"/>
          <w:b/>
          <w:sz w:val="24"/>
        </w:rPr>
        <w:t>English Translation</w:t>
      </w:r>
    </w:p>
    <w:p w14:paraId="5157B2F0" w14:textId="27FA1CB6" w:rsidR="00DA6E21" w:rsidRDefault="00816A24" w:rsidP="005C2535">
      <w:pPr>
        <w:pStyle w:val="Normal1"/>
        <w:spacing w:line="480" w:lineRule="auto"/>
        <w:jc w:val="center"/>
      </w:pPr>
      <w:r>
        <w:rPr>
          <w:rFonts w:ascii="Times New Roman" w:eastAsia="Times New Roman" w:hAnsi="Times New Roman" w:cs="Times New Roman"/>
          <w:sz w:val="24"/>
        </w:rPr>
        <w:t>Powder</w:t>
      </w:r>
      <w:r w:rsidR="00771750">
        <w:rPr>
          <w:rFonts w:ascii="Times New Roman" w:eastAsia="Times New Roman" w:hAnsi="Times New Roman" w:cs="Times New Roman"/>
          <w:sz w:val="24"/>
        </w:rPr>
        <w:t xml:space="preserve"> of ox bone and rock salt</w:t>
      </w:r>
    </w:p>
    <w:p w14:paraId="2C7893C1" w14:textId="1883C4B1" w:rsidR="00DA6E21" w:rsidRDefault="00771750" w:rsidP="005C2535">
      <w:pPr>
        <w:pStyle w:val="Normal1"/>
        <w:spacing w:line="480" w:lineRule="auto"/>
      </w:pPr>
      <w:r>
        <w:rPr>
          <w:rFonts w:ascii="Times New Roman" w:eastAsia="Times New Roman" w:hAnsi="Times New Roman" w:cs="Times New Roman"/>
          <w:sz w:val="24"/>
        </w:rPr>
        <w:t xml:space="preserve">I </w:t>
      </w:r>
      <w:proofErr w:type="spellStart"/>
      <w:r>
        <w:rPr>
          <w:rFonts w:ascii="Times New Roman" w:eastAsia="Times New Roman" w:hAnsi="Times New Roman" w:cs="Times New Roman"/>
          <w:sz w:val="24"/>
        </w:rPr>
        <w:t>pulverised</w:t>
      </w:r>
      <w:proofErr w:type="spellEnd"/>
      <w:r>
        <w:rPr>
          <w:rFonts w:ascii="Times New Roman" w:eastAsia="Times New Roman" w:hAnsi="Times New Roman" w:cs="Times New Roman"/>
          <w:sz w:val="24"/>
        </w:rPr>
        <w:t xml:space="preserve"> them separately and ground them finely on the porphyry as much as I could. Then I mixed all of one with the other and re-ground it on the porphyry. Afterwards I moistened it in [a sheet of] paper folded in a moist napkin which is made wet more quickly from the moisture of the night, or the [moisture of] the cellar. I have never found [one] which can be removed more </w:t>
      </w:r>
      <w:r>
        <w:rPr>
          <w:rFonts w:ascii="Times New Roman" w:eastAsia="Times New Roman" w:hAnsi="Times New Roman" w:cs="Times New Roman"/>
          <w:sz w:val="24"/>
        </w:rPr>
        <w:lastRenderedPageBreak/>
        <w:t xml:space="preserve">cleanly from the mold than this, though it needs to be quite moist. And if you want to cast small works, make it very hot. For tin, I believe that you cannot find a material that takes to powder better, and even for use with fine lead which has almost better results than tin. The bone of an ox hoof is always dry, that is why you must mix it with fatty sand, so it will bind like </w:t>
      </w:r>
      <w:proofErr w:type="spellStart"/>
      <w:r>
        <w:rPr>
          <w:rFonts w:ascii="Times New Roman" w:eastAsia="Times New Roman" w:hAnsi="Times New Roman" w:cs="Times New Roman"/>
          <w:sz w:val="24"/>
        </w:rPr>
        <w:t>tripoli</w:t>
      </w:r>
      <w:proofErr w:type="spellEnd"/>
      <w:r>
        <w:rPr>
          <w:rFonts w:ascii="Times New Roman" w:eastAsia="Times New Roman" w:hAnsi="Times New Roman" w:cs="Times New Roman"/>
          <w:sz w:val="24"/>
        </w:rPr>
        <w:t>, salts, felt, ashes and similar materials. [If you do not mix</w:t>
      </w:r>
      <w:r w:rsidR="00891E0A">
        <w:rPr>
          <w:rFonts w:ascii="Times New Roman" w:eastAsia="Times New Roman" w:hAnsi="Times New Roman" w:cs="Times New Roman"/>
          <w:color w:val="C0504D" w:themeColor="accent2"/>
          <w:sz w:val="24"/>
        </w:rPr>
        <w:t xml:space="preserve"> </w:t>
      </w:r>
      <w:r w:rsidR="005C2535" w:rsidRPr="005C2535">
        <w:rPr>
          <w:rFonts w:ascii="Times New Roman" w:eastAsia="Times New Roman" w:hAnsi="Times New Roman" w:cs="Times New Roman"/>
          <w:color w:val="C0504D" w:themeColor="accent2"/>
          <w:sz w:val="24"/>
        </w:rPr>
        <w:t>all of one with the other</w:t>
      </w:r>
      <w:r>
        <w:rPr>
          <w:rFonts w:ascii="Times New Roman" w:eastAsia="Times New Roman" w:hAnsi="Times New Roman" w:cs="Times New Roman"/>
          <w:sz w:val="24"/>
        </w:rPr>
        <w:t>,] it will not turn out from the mold and will not mold cleanly because it crumbles.</w:t>
      </w:r>
    </w:p>
    <w:p w14:paraId="28C9228A" w14:textId="77777777" w:rsidR="00DA6E21" w:rsidRDefault="00DA6E21" w:rsidP="005C2535">
      <w:pPr>
        <w:pStyle w:val="Normal1"/>
        <w:spacing w:line="480" w:lineRule="auto"/>
      </w:pPr>
    </w:p>
    <w:p w14:paraId="473ED04A" w14:textId="77777777" w:rsidR="00DA6E21" w:rsidRDefault="00771750" w:rsidP="005C2535">
      <w:pPr>
        <w:pStyle w:val="Normal1"/>
        <w:spacing w:line="480" w:lineRule="auto"/>
        <w:jc w:val="center"/>
      </w:pPr>
      <w:r>
        <w:rPr>
          <w:rFonts w:ascii="Times New Roman" w:eastAsia="Times New Roman" w:hAnsi="Times New Roman" w:cs="Times New Roman"/>
          <w:b/>
          <w:sz w:val="24"/>
        </w:rPr>
        <w:t>Annotation</w:t>
      </w:r>
    </w:p>
    <w:p w14:paraId="246452B5" w14:textId="3C7C9C29" w:rsidR="0067289F" w:rsidRDefault="00771750" w:rsidP="005C2535">
      <w:pPr>
        <w:pStyle w:val="Normal1"/>
        <w:spacing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 xml:space="preserve">This is a recipe of sand for sand casting. </w:t>
      </w:r>
      <w:r w:rsidR="00816A24">
        <w:rPr>
          <w:rFonts w:ascii="Times New Roman" w:eastAsia="Times New Roman" w:hAnsi="Times New Roman" w:cs="Times New Roman" w:hint="eastAsia"/>
          <w:sz w:val="24"/>
        </w:rPr>
        <w:t>The sand is a mixture of the powder of ox bone and rock salt. The author</w:t>
      </w:r>
      <w:r w:rsidR="006914DB">
        <w:rPr>
          <w:rFonts w:ascii="Times New Roman" w:eastAsia="Times New Roman" w:hAnsi="Times New Roman" w:cs="Times New Roman" w:hint="eastAsia"/>
          <w:sz w:val="24"/>
        </w:rPr>
        <w:t>-practitioner</w:t>
      </w:r>
      <w:r w:rsidR="00816A24">
        <w:rPr>
          <w:rFonts w:ascii="Times New Roman" w:eastAsia="Times New Roman" w:hAnsi="Times New Roman" w:cs="Times New Roman" w:hint="eastAsia"/>
          <w:sz w:val="24"/>
        </w:rPr>
        <w:t xml:space="preserve"> suggested </w:t>
      </w:r>
      <w:r w:rsidR="00816A24">
        <w:rPr>
          <w:rFonts w:ascii="Times New Roman" w:eastAsia="Times New Roman" w:hAnsi="Times New Roman" w:cs="Times New Roman"/>
          <w:sz w:val="24"/>
        </w:rPr>
        <w:t>pulverizing</w:t>
      </w:r>
      <w:r w:rsidR="00816A24">
        <w:rPr>
          <w:rFonts w:ascii="Times New Roman" w:eastAsia="Times New Roman" w:hAnsi="Times New Roman" w:cs="Times New Roman" w:hint="eastAsia"/>
          <w:sz w:val="24"/>
        </w:rPr>
        <w:t xml:space="preserve"> and mixing the two ingredients, and then moistening them with the moisture of the night or in the cellar. This kind of sand, according to the author, is good for casting tin or lead. </w:t>
      </w:r>
      <w:r>
        <w:rPr>
          <w:rFonts w:ascii="Times New Roman" w:eastAsia="Times New Roman" w:hAnsi="Times New Roman" w:cs="Times New Roman"/>
          <w:sz w:val="24"/>
        </w:rPr>
        <w:t xml:space="preserve">In </w:t>
      </w:r>
      <w:proofErr w:type="spellStart"/>
      <w:r>
        <w:rPr>
          <w:rFonts w:ascii="Times New Roman" w:eastAsia="Times New Roman" w:hAnsi="Times New Roman" w:cs="Times New Roman"/>
          <w:sz w:val="24"/>
        </w:rPr>
        <w:t>BnF</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Ms</w:t>
      </w:r>
      <w:proofErr w:type="spellEnd"/>
      <w:r>
        <w:rPr>
          <w:rFonts w:ascii="Times New Roman" w:eastAsia="Times New Roman" w:hAnsi="Times New Roman" w:cs="Times New Roman"/>
          <w:sz w:val="24"/>
        </w:rPr>
        <w:t xml:space="preserve"> Fr 640 many recipes are devoted to r</w:t>
      </w:r>
      <w:r w:rsidR="00816A24">
        <w:rPr>
          <w:rFonts w:ascii="Times New Roman" w:eastAsia="Times New Roman" w:hAnsi="Times New Roman" w:cs="Times New Roman"/>
          <w:sz w:val="24"/>
        </w:rPr>
        <w:t>ecipe</w:t>
      </w:r>
      <w:r w:rsidR="00816A24">
        <w:rPr>
          <w:rFonts w:ascii="Times New Roman" w:eastAsia="Times New Roman" w:hAnsi="Times New Roman" w:cs="Times New Roman" w:hint="eastAsia"/>
          <w:sz w:val="24"/>
        </w:rPr>
        <w:t>s</w:t>
      </w:r>
      <w:r w:rsidR="00816A24">
        <w:rPr>
          <w:rFonts w:ascii="Times New Roman" w:eastAsia="Times New Roman" w:hAnsi="Times New Roman" w:cs="Times New Roman"/>
          <w:sz w:val="24"/>
        </w:rPr>
        <w:t xml:space="preserve"> </w:t>
      </w:r>
      <w:r w:rsidR="00CC68CE">
        <w:rPr>
          <w:rFonts w:ascii="Times New Roman" w:eastAsia="Times New Roman" w:hAnsi="Times New Roman" w:cs="Times New Roman"/>
          <w:sz w:val="24"/>
        </w:rPr>
        <w:t xml:space="preserve">for </w:t>
      </w:r>
      <w:r w:rsidR="00816A24">
        <w:rPr>
          <w:rFonts w:ascii="Times New Roman" w:eastAsia="Times New Roman" w:hAnsi="Times New Roman" w:cs="Times New Roman"/>
          <w:sz w:val="24"/>
        </w:rPr>
        <w:t>sand</w:t>
      </w:r>
      <w:r w:rsidR="0067289F">
        <w:rPr>
          <w:rFonts w:ascii="Times New Roman" w:eastAsia="Times New Roman" w:hAnsi="Times New Roman" w:cs="Times New Roman" w:hint="eastAsia"/>
          <w:sz w:val="24"/>
        </w:rPr>
        <w:t xml:space="preserve"> casting</w:t>
      </w:r>
      <w:r>
        <w:rPr>
          <w:rFonts w:ascii="Times New Roman" w:eastAsia="Times New Roman" w:hAnsi="Times New Roman" w:cs="Times New Roman"/>
          <w:sz w:val="24"/>
        </w:rPr>
        <w:t xml:space="preserve">. </w:t>
      </w:r>
      <w:r w:rsidR="0067289F">
        <w:rPr>
          <w:rFonts w:ascii="Times New Roman" w:eastAsia="Times New Roman" w:hAnsi="Times New Roman" w:cs="Times New Roman" w:hint="eastAsia"/>
          <w:sz w:val="24"/>
        </w:rPr>
        <w:t xml:space="preserve">Most of these recipes </w:t>
      </w:r>
      <w:r w:rsidR="00816A24">
        <w:rPr>
          <w:rFonts w:ascii="Times New Roman" w:eastAsia="Times New Roman" w:hAnsi="Times New Roman" w:cs="Times New Roman" w:hint="eastAsia"/>
          <w:sz w:val="24"/>
        </w:rPr>
        <w:t xml:space="preserve">contain </w:t>
      </w:r>
      <w:r w:rsidR="001E244B">
        <w:rPr>
          <w:rFonts w:ascii="Times New Roman" w:eastAsia="Times New Roman" w:hAnsi="Times New Roman" w:cs="Times New Roman" w:hint="eastAsia"/>
          <w:sz w:val="24"/>
        </w:rPr>
        <w:t xml:space="preserve">a dry </w:t>
      </w:r>
      <w:r w:rsidR="001E244B">
        <w:rPr>
          <w:rFonts w:ascii="Times New Roman" w:eastAsia="Times New Roman" w:hAnsi="Times New Roman" w:cs="Times New Roman"/>
          <w:sz w:val="24"/>
        </w:rPr>
        <w:t>component</w:t>
      </w:r>
      <w:r w:rsidR="001E244B">
        <w:rPr>
          <w:rFonts w:ascii="Times New Roman" w:eastAsia="Times New Roman" w:hAnsi="Times New Roman" w:cs="Times New Roman" w:hint="eastAsia"/>
          <w:sz w:val="24"/>
        </w:rPr>
        <w:t xml:space="preserve"> and a wet component</w:t>
      </w:r>
      <w:r w:rsidR="00816A24">
        <w:rPr>
          <w:rFonts w:ascii="Times New Roman" w:eastAsia="Times New Roman" w:hAnsi="Times New Roman" w:cs="Times New Roman" w:hint="eastAsia"/>
          <w:sz w:val="24"/>
        </w:rPr>
        <w:t xml:space="preserve">. </w:t>
      </w:r>
      <w:r w:rsidR="001E244B">
        <w:rPr>
          <w:rFonts w:ascii="Times New Roman" w:eastAsia="Times New Roman" w:hAnsi="Times New Roman" w:cs="Times New Roman" w:hint="eastAsia"/>
          <w:sz w:val="24"/>
        </w:rPr>
        <w:t xml:space="preserve">The dry component is the sand, </w:t>
      </w:r>
      <w:r w:rsidR="0067289F">
        <w:rPr>
          <w:rFonts w:ascii="Times New Roman" w:eastAsia="Times New Roman" w:hAnsi="Times New Roman" w:cs="Times New Roman" w:hint="eastAsia"/>
          <w:sz w:val="24"/>
        </w:rPr>
        <w:t xml:space="preserve">and the wet component is the binder that holds the sand together. For example, in p084v, the recipe includes burnt bone of ox hoof and a thick broth of elm root. </w:t>
      </w:r>
      <w:r w:rsidR="0067289F">
        <w:rPr>
          <w:rFonts w:ascii="Times New Roman" w:eastAsia="Times New Roman" w:hAnsi="Times New Roman" w:cs="Times New Roman"/>
          <w:sz w:val="24"/>
        </w:rPr>
        <w:t>A</w:t>
      </w:r>
      <w:r w:rsidR="0067289F">
        <w:rPr>
          <w:rFonts w:ascii="Times New Roman" w:eastAsia="Times New Roman" w:hAnsi="Times New Roman" w:cs="Times New Roman" w:hint="eastAsia"/>
          <w:sz w:val="24"/>
        </w:rPr>
        <w:t xml:space="preserve">nd in p118v, the sand is the powder of plaster, brick, and feather alum, and the wet binder is </w:t>
      </w:r>
      <w:proofErr w:type="spellStart"/>
      <w:r w:rsidR="0067289F">
        <w:rPr>
          <w:rFonts w:ascii="Times New Roman" w:eastAsia="Times New Roman" w:hAnsi="Times New Roman" w:cs="Times New Roman" w:hint="eastAsia"/>
          <w:sz w:val="24"/>
        </w:rPr>
        <w:t>sal</w:t>
      </w:r>
      <w:proofErr w:type="spellEnd"/>
      <w:r w:rsidR="0067289F">
        <w:rPr>
          <w:rFonts w:ascii="Times New Roman" w:eastAsia="Times New Roman" w:hAnsi="Times New Roman" w:cs="Times New Roman" w:hint="eastAsia"/>
          <w:sz w:val="24"/>
        </w:rPr>
        <w:t xml:space="preserve"> ammoniac</w:t>
      </w:r>
      <w:r w:rsidR="00CC68CE">
        <w:rPr>
          <w:rFonts w:ascii="Times New Roman" w:eastAsia="Times New Roman" w:hAnsi="Times New Roman" w:cs="Times New Roman"/>
          <w:sz w:val="24"/>
        </w:rPr>
        <w:t>,</w:t>
      </w:r>
      <w:r w:rsidR="0067289F">
        <w:rPr>
          <w:rFonts w:ascii="Times New Roman" w:eastAsia="Times New Roman" w:hAnsi="Times New Roman" w:cs="Times New Roman" w:hint="eastAsia"/>
          <w:sz w:val="24"/>
        </w:rPr>
        <w:t xml:space="preserve"> water and wine. </w:t>
      </w:r>
    </w:p>
    <w:p w14:paraId="4FC97DA6" w14:textId="3FA51FE1" w:rsidR="00DA6E21" w:rsidRPr="00EA5510" w:rsidRDefault="0067289F" w:rsidP="005C2535">
      <w:pPr>
        <w:pStyle w:val="Normal1"/>
        <w:spacing w:line="480" w:lineRule="auto"/>
        <w:ind w:firstLine="720"/>
        <w:rPr>
          <w:rFonts w:ascii="Times New Roman" w:eastAsia="Times New Roman" w:hAnsi="Times New Roman" w:cs="Times New Roman"/>
          <w:sz w:val="24"/>
        </w:rPr>
      </w:pPr>
      <w:r>
        <w:rPr>
          <w:rFonts w:ascii="Times New Roman" w:eastAsia="Times New Roman" w:hAnsi="Times New Roman" w:cs="Times New Roman" w:hint="eastAsia"/>
          <w:sz w:val="24"/>
        </w:rPr>
        <w:t xml:space="preserve">According to </w:t>
      </w:r>
      <w:proofErr w:type="spellStart"/>
      <w:r>
        <w:rPr>
          <w:rFonts w:ascii="Times New Roman" w:eastAsia="Times New Roman" w:hAnsi="Times New Roman" w:cs="Times New Roman" w:hint="eastAsia"/>
          <w:sz w:val="24"/>
        </w:rPr>
        <w:t>Biringuccio</w:t>
      </w:r>
      <w:proofErr w:type="spellEnd"/>
      <w:r>
        <w:rPr>
          <w:rFonts w:ascii="Times New Roman" w:eastAsia="Times New Roman" w:hAnsi="Times New Roman" w:cs="Times New Roman" w:hint="eastAsia"/>
          <w:sz w:val="24"/>
        </w:rPr>
        <w:t xml:space="preserve">, the sand </w:t>
      </w:r>
      <w:r w:rsidR="00771750">
        <w:rPr>
          <w:rFonts w:ascii="Times New Roman" w:eastAsia="Times New Roman" w:hAnsi="Times New Roman" w:cs="Times New Roman"/>
          <w:sz w:val="24"/>
        </w:rPr>
        <w:t xml:space="preserve">is usually </w:t>
      </w:r>
      <w:r w:rsidR="000B29EE">
        <w:rPr>
          <w:rFonts w:ascii="Times New Roman" w:eastAsia="Times New Roman" w:hAnsi="Times New Roman" w:cs="Times New Roman"/>
          <w:sz w:val="24"/>
        </w:rPr>
        <w:t xml:space="preserve">composed of </w:t>
      </w:r>
      <w:r w:rsidR="0022074C">
        <w:rPr>
          <w:rFonts w:ascii="Times New Roman" w:eastAsia="Times New Roman" w:hAnsi="Times New Roman" w:cs="Times New Roman"/>
          <w:sz w:val="24"/>
        </w:rPr>
        <w:t>powder</w:t>
      </w:r>
      <w:r w:rsidR="0022074C">
        <w:rPr>
          <w:rFonts w:ascii="Times New Roman" w:eastAsia="Times New Roman" w:hAnsi="Times New Roman" w:cs="Times New Roman" w:hint="eastAsia"/>
          <w:sz w:val="24"/>
        </w:rPr>
        <w:t>s</w:t>
      </w:r>
      <w:r w:rsidR="00771750">
        <w:rPr>
          <w:rFonts w:ascii="Times New Roman" w:eastAsia="Times New Roman" w:hAnsi="Times New Roman" w:cs="Times New Roman"/>
          <w:sz w:val="24"/>
        </w:rPr>
        <w:t xml:space="preserve"> “made of crushed brick, </w:t>
      </w:r>
      <w:proofErr w:type="spellStart"/>
      <w:r w:rsidR="00771750">
        <w:rPr>
          <w:rFonts w:ascii="Times New Roman" w:eastAsia="Times New Roman" w:hAnsi="Times New Roman" w:cs="Times New Roman"/>
          <w:sz w:val="24"/>
        </w:rPr>
        <w:t>tripoli</w:t>
      </w:r>
      <w:proofErr w:type="spellEnd"/>
      <w:r w:rsidR="00771750">
        <w:rPr>
          <w:rFonts w:ascii="Times New Roman" w:eastAsia="Times New Roman" w:hAnsi="Times New Roman" w:cs="Times New Roman"/>
          <w:sz w:val="24"/>
        </w:rPr>
        <w:t xml:space="preserve">, vine ashes, tiles, and glazed drainpipes, or burned </w:t>
      </w:r>
      <w:proofErr w:type="spellStart"/>
      <w:r w:rsidR="00771750">
        <w:rPr>
          <w:rFonts w:ascii="Times New Roman" w:eastAsia="Times New Roman" w:hAnsi="Times New Roman" w:cs="Times New Roman"/>
          <w:sz w:val="24"/>
        </w:rPr>
        <w:t>emer</w:t>
      </w:r>
      <w:r w:rsidR="000B29EE">
        <w:rPr>
          <w:rFonts w:ascii="Times New Roman" w:eastAsia="Times New Roman" w:hAnsi="Times New Roman" w:cs="Times New Roman"/>
          <w:sz w:val="24"/>
        </w:rPr>
        <w:t>e</w:t>
      </w:r>
      <w:r w:rsidR="00771750">
        <w:rPr>
          <w:rFonts w:ascii="Times New Roman" w:eastAsia="Times New Roman" w:hAnsi="Times New Roman" w:cs="Times New Roman"/>
          <w:sz w:val="24"/>
        </w:rPr>
        <w:t>y</w:t>
      </w:r>
      <w:proofErr w:type="spellEnd"/>
      <w:r w:rsidR="00771750">
        <w:rPr>
          <w:rFonts w:ascii="Times New Roman" w:eastAsia="Times New Roman" w:hAnsi="Times New Roman" w:cs="Times New Roman"/>
          <w:sz w:val="24"/>
        </w:rPr>
        <w:t xml:space="preserve">, </w:t>
      </w:r>
      <w:proofErr w:type="spellStart"/>
      <w:r w:rsidR="00771750">
        <w:rPr>
          <w:rFonts w:ascii="Times New Roman" w:eastAsia="Times New Roman" w:hAnsi="Times New Roman" w:cs="Times New Roman"/>
          <w:sz w:val="24"/>
        </w:rPr>
        <w:t>calcined</w:t>
      </w:r>
      <w:proofErr w:type="spellEnd"/>
      <w:r w:rsidR="00771750">
        <w:rPr>
          <w:rFonts w:ascii="Times New Roman" w:eastAsia="Times New Roman" w:hAnsi="Times New Roman" w:cs="Times New Roman"/>
          <w:sz w:val="24"/>
        </w:rPr>
        <w:t xml:space="preserve"> tin, straw, and of burned paper and horse dung as well as of young ram’s-h</w:t>
      </w:r>
      <w:r w:rsidR="00EA5510">
        <w:rPr>
          <w:rFonts w:ascii="Times New Roman" w:eastAsia="Times New Roman" w:hAnsi="Times New Roman" w:cs="Times New Roman"/>
          <w:sz w:val="24"/>
        </w:rPr>
        <w:t>orn ashes and many other things</w:t>
      </w:r>
      <w:r w:rsidR="00EA5510">
        <w:rPr>
          <w:rFonts w:ascii="Times New Roman" w:eastAsia="Times New Roman" w:hAnsi="Times New Roman" w:cs="Times New Roman" w:hint="eastAsia"/>
          <w:sz w:val="24"/>
        </w:rPr>
        <w:t>,</w:t>
      </w:r>
      <w:r w:rsidR="00771750">
        <w:rPr>
          <w:rFonts w:ascii="Times New Roman" w:eastAsia="Times New Roman" w:hAnsi="Times New Roman" w:cs="Times New Roman"/>
          <w:sz w:val="24"/>
        </w:rPr>
        <w:t>”</w:t>
      </w:r>
      <w:r w:rsidR="00EA5510">
        <w:rPr>
          <w:rFonts w:ascii="Times New Roman" w:eastAsia="Times New Roman" w:hAnsi="Times New Roman" w:cs="Times New Roman" w:hint="eastAsia"/>
          <w:sz w:val="24"/>
        </w:rPr>
        <w:t xml:space="preserve"> and the binder is usually a </w:t>
      </w:r>
      <w:r w:rsidR="00EA5510">
        <w:rPr>
          <w:rFonts w:ascii="Times New Roman" w:eastAsia="Times New Roman" w:hAnsi="Times New Roman" w:cs="Times New Roman"/>
          <w:sz w:val="24"/>
        </w:rPr>
        <w:t>“</w:t>
      </w:r>
      <w:proofErr w:type="spellStart"/>
      <w:r w:rsidR="00EA5510">
        <w:rPr>
          <w:rFonts w:ascii="Times New Roman" w:eastAsia="Times New Roman" w:hAnsi="Times New Roman" w:cs="Times New Roman" w:hint="eastAsia"/>
          <w:sz w:val="24"/>
        </w:rPr>
        <w:t>magistry</w:t>
      </w:r>
      <w:proofErr w:type="spellEnd"/>
      <w:r w:rsidR="00EA5510">
        <w:rPr>
          <w:rFonts w:ascii="Times New Roman" w:eastAsia="Times New Roman" w:hAnsi="Times New Roman" w:cs="Times New Roman" w:hint="eastAsia"/>
          <w:sz w:val="24"/>
        </w:rPr>
        <w:t xml:space="preserve"> of salt.</w:t>
      </w:r>
      <w:r w:rsidR="00EA5510">
        <w:rPr>
          <w:rFonts w:ascii="Times New Roman" w:eastAsia="Times New Roman" w:hAnsi="Times New Roman" w:cs="Times New Roman"/>
          <w:sz w:val="24"/>
        </w:rPr>
        <w:t>”</w:t>
      </w:r>
      <w:r w:rsidR="00771750">
        <w:rPr>
          <w:rFonts w:ascii="Times New Roman" w:eastAsia="Times New Roman" w:hAnsi="Times New Roman" w:cs="Times New Roman"/>
          <w:sz w:val="24"/>
          <w:vertAlign w:val="superscript"/>
        </w:rPr>
        <w:footnoteReference w:id="1"/>
      </w:r>
      <w:r w:rsidR="00771750">
        <w:rPr>
          <w:rFonts w:ascii="Times New Roman" w:eastAsia="Times New Roman" w:hAnsi="Times New Roman" w:cs="Times New Roman"/>
          <w:sz w:val="24"/>
        </w:rPr>
        <w:t xml:space="preserve"> </w:t>
      </w:r>
      <w:r w:rsidR="00EA5510">
        <w:rPr>
          <w:rFonts w:ascii="Times New Roman" w:eastAsia="Times New Roman" w:hAnsi="Times New Roman" w:cs="Times New Roman" w:hint="eastAsia"/>
          <w:sz w:val="24"/>
        </w:rPr>
        <w:t>A recipe of good sand should be fine and take the metal well, and the binder should make the sand strong and hold together when the sand is dry.</w:t>
      </w:r>
      <w:r w:rsidR="00EA5510">
        <w:rPr>
          <w:rFonts w:ascii="Times New Roman" w:eastAsia="Times New Roman" w:hAnsi="Times New Roman" w:cs="Times New Roman"/>
          <w:sz w:val="24"/>
          <w:vertAlign w:val="superscript"/>
        </w:rPr>
        <w:footnoteReference w:id="2"/>
      </w:r>
      <w:r w:rsidR="00EA5510">
        <w:rPr>
          <w:rFonts w:ascii="Times New Roman" w:eastAsia="Times New Roman" w:hAnsi="Times New Roman" w:cs="Times New Roman"/>
          <w:sz w:val="24"/>
        </w:rPr>
        <w:t xml:space="preserve"> </w:t>
      </w:r>
      <w:r w:rsidR="00EA5510">
        <w:rPr>
          <w:rFonts w:ascii="Times New Roman" w:eastAsia="Times New Roman" w:hAnsi="Times New Roman" w:cs="Times New Roman" w:hint="eastAsia"/>
          <w:sz w:val="24"/>
        </w:rPr>
        <w:t xml:space="preserve">Therefore, if we compare the recipe from p089r with other recipes from the same manuscript as well as recipes from </w:t>
      </w:r>
      <w:proofErr w:type="spellStart"/>
      <w:r w:rsidR="00EA5510">
        <w:rPr>
          <w:rFonts w:ascii="Times New Roman" w:eastAsia="Times New Roman" w:hAnsi="Times New Roman" w:cs="Times New Roman" w:hint="eastAsia"/>
          <w:sz w:val="24"/>
        </w:rPr>
        <w:t>Biringuccio</w:t>
      </w:r>
      <w:proofErr w:type="spellEnd"/>
      <w:r w:rsidR="00EA5510">
        <w:rPr>
          <w:rFonts w:ascii="Times New Roman" w:eastAsia="Times New Roman" w:hAnsi="Times New Roman" w:cs="Times New Roman" w:hint="eastAsia"/>
          <w:sz w:val="24"/>
        </w:rPr>
        <w:t xml:space="preserve">, </w:t>
      </w:r>
      <w:r w:rsidR="00730767">
        <w:rPr>
          <w:rFonts w:ascii="Times New Roman" w:eastAsia="Times New Roman" w:hAnsi="Times New Roman" w:cs="Times New Roman" w:hint="eastAsia"/>
          <w:sz w:val="24"/>
        </w:rPr>
        <w:t xml:space="preserve">p089r </w:t>
      </w:r>
      <w:r w:rsidR="000B29EE">
        <w:rPr>
          <w:rFonts w:ascii="Times New Roman" w:eastAsia="Times New Roman" w:hAnsi="Times New Roman" w:cs="Times New Roman"/>
          <w:sz w:val="24"/>
        </w:rPr>
        <w:t xml:space="preserve">seems unusual </w:t>
      </w:r>
      <w:r w:rsidR="00771750">
        <w:rPr>
          <w:rFonts w:ascii="Times New Roman" w:eastAsia="Times New Roman" w:hAnsi="Times New Roman" w:cs="Times New Roman"/>
          <w:sz w:val="24"/>
        </w:rPr>
        <w:t xml:space="preserve">because no </w:t>
      </w:r>
      <w:r w:rsidR="0019045C">
        <w:rPr>
          <w:rFonts w:ascii="Times New Roman" w:eastAsia="Times New Roman" w:hAnsi="Times New Roman" w:cs="Times New Roman" w:hint="eastAsia"/>
          <w:sz w:val="24"/>
        </w:rPr>
        <w:t xml:space="preserve">wet </w:t>
      </w:r>
      <w:r w:rsidR="00771750">
        <w:rPr>
          <w:rFonts w:ascii="Times New Roman" w:eastAsia="Times New Roman" w:hAnsi="Times New Roman" w:cs="Times New Roman"/>
          <w:sz w:val="24"/>
        </w:rPr>
        <w:t>binder except from water is mentioned.</w:t>
      </w:r>
      <w:r w:rsidR="00EA5510">
        <w:rPr>
          <w:rFonts w:ascii="Times New Roman" w:eastAsia="Times New Roman" w:hAnsi="Times New Roman" w:cs="Times New Roman" w:hint="eastAsia"/>
          <w:sz w:val="24"/>
        </w:rPr>
        <w:t xml:space="preserve"> </w:t>
      </w:r>
      <w:r w:rsidR="008701DB">
        <w:rPr>
          <w:rFonts w:ascii="Times New Roman" w:eastAsia="Times New Roman" w:hAnsi="Times New Roman" w:cs="Times New Roman"/>
          <w:sz w:val="24"/>
        </w:rPr>
        <w:t>What is powder of ox</w:t>
      </w:r>
      <w:r w:rsidR="005C2535">
        <w:rPr>
          <w:rFonts w:ascii="Times New Roman" w:eastAsia="Times New Roman" w:hAnsi="Times New Roman" w:cs="Times New Roman" w:hint="eastAsia"/>
          <w:sz w:val="24"/>
        </w:rPr>
        <w:t xml:space="preserve"> </w:t>
      </w:r>
      <w:r w:rsidR="008701DB">
        <w:rPr>
          <w:rFonts w:ascii="Times New Roman" w:eastAsia="Times New Roman" w:hAnsi="Times New Roman" w:cs="Times New Roman"/>
          <w:sz w:val="24"/>
        </w:rPr>
        <w:t xml:space="preserve">bone and how to make it? </w:t>
      </w:r>
      <w:r w:rsidR="006914DB">
        <w:rPr>
          <w:rFonts w:ascii="Times New Roman" w:eastAsia="Times New Roman" w:hAnsi="Times New Roman" w:cs="Times New Roman" w:hint="eastAsia"/>
          <w:sz w:val="24"/>
        </w:rPr>
        <w:t>Can powder of ox</w:t>
      </w:r>
      <w:r w:rsidR="005C2535">
        <w:rPr>
          <w:rFonts w:ascii="Times New Roman" w:eastAsia="Times New Roman" w:hAnsi="Times New Roman" w:cs="Times New Roman" w:hint="eastAsia"/>
          <w:sz w:val="24"/>
        </w:rPr>
        <w:t xml:space="preserve"> </w:t>
      </w:r>
      <w:r w:rsidR="006914DB">
        <w:rPr>
          <w:rFonts w:ascii="Times New Roman" w:eastAsia="Times New Roman" w:hAnsi="Times New Roman" w:cs="Times New Roman" w:hint="eastAsia"/>
          <w:sz w:val="24"/>
        </w:rPr>
        <w:t xml:space="preserve">bone and rock salt bind together simply with water? What serves as the binder? </w:t>
      </w:r>
      <w:r w:rsidR="008701DB">
        <w:rPr>
          <w:rFonts w:ascii="Times New Roman" w:eastAsia="Times New Roman" w:hAnsi="Times New Roman" w:cs="Times New Roman"/>
          <w:sz w:val="24"/>
        </w:rPr>
        <w:t xml:space="preserve">Is regrinding necessary? </w:t>
      </w:r>
      <w:r w:rsidR="002B4978">
        <w:rPr>
          <w:rFonts w:ascii="Times New Roman" w:eastAsia="Times New Roman" w:hAnsi="Times New Roman" w:cs="Times New Roman" w:hint="eastAsia"/>
          <w:sz w:val="24"/>
        </w:rPr>
        <w:t xml:space="preserve">Furthermore, </w:t>
      </w:r>
      <w:r w:rsidR="005C2535">
        <w:rPr>
          <w:rFonts w:ascii="Times New Roman" w:eastAsia="Times New Roman" w:hAnsi="Times New Roman" w:cs="Times New Roman"/>
          <w:sz w:val="24"/>
        </w:rPr>
        <w:t>what</w:t>
      </w:r>
      <w:r w:rsidR="005C2535">
        <w:rPr>
          <w:rFonts w:ascii="Times New Roman" w:eastAsia="Times New Roman" w:hAnsi="Times New Roman" w:cs="Times New Roman" w:hint="eastAsia"/>
          <w:sz w:val="24"/>
        </w:rPr>
        <w:t xml:space="preserve"> is the fatty</w:t>
      </w:r>
      <w:r w:rsidR="00477082">
        <w:rPr>
          <w:rFonts w:ascii="Times New Roman" w:eastAsia="Times New Roman" w:hAnsi="Times New Roman" w:cs="Times New Roman" w:hint="eastAsia"/>
          <w:sz w:val="24"/>
        </w:rPr>
        <w:t xml:space="preserve"> sand the author-practitioner was</w:t>
      </w:r>
      <w:r w:rsidR="005C2535">
        <w:rPr>
          <w:rFonts w:ascii="Times New Roman" w:eastAsia="Times New Roman" w:hAnsi="Times New Roman" w:cs="Times New Roman" w:hint="eastAsia"/>
          <w:sz w:val="24"/>
        </w:rPr>
        <w:t xml:space="preserve"> talking about and </w:t>
      </w:r>
      <w:r w:rsidR="00477082">
        <w:rPr>
          <w:rFonts w:ascii="Times New Roman" w:eastAsia="Times New Roman" w:hAnsi="Times New Roman" w:cs="Times New Roman" w:hint="eastAsia"/>
          <w:sz w:val="24"/>
        </w:rPr>
        <w:t>what did</w:t>
      </w:r>
      <w:r w:rsidR="002B4978">
        <w:rPr>
          <w:rFonts w:ascii="Times New Roman" w:eastAsia="Times New Roman" w:hAnsi="Times New Roman" w:cs="Times New Roman" w:hint="eastAsia"/>
          <w:sz w:val="24"/>
        </w:rPr>
        <w:t xml:space="preserve"> the author-practitioner mean by dry and fatty? </w:t>
      </w:r>
      <w:r w:rsidR="00EA5510">
        <w:rPr>
          <w:rFonts w:ascii="Times New Roman" w:eastAsia="Times New Roman" w:hAnsi="Times New Roman" w:cs="Times New Roman" w:hint="eastAsia"/>
          <w:sz w:val="24"/>
        </w:rPr>
        <w:t xml:space="preserve">Below, I will first introduce the two components in this recipe and the preparation methods for these two </w:t>
      </w:r>
      <w:r w:rsidR="006914DB">
        <w:rPr>
          <w:rFonts w:ascii="Times New Roman" w:eastAsia="Times New Roman" w:hAnsi="Times New Roman" w:cs="Times New Roman"/>
          <w:sz w:val="24"/>
        </w:rPr>
        <w:t>components</w:t>
      </w:r>
      <w:r w:rsidR="00EA5510">
        <w:rPr>
          <w:rFonts w:ascii="Times New Roman" w:eastAsia="Times New Roman" w:hAnsi="Times New Roman" w:cs="Times New Roman" w:hint="eastAsia"/>
          <w:sz w:val="24"/>
        </w:rPr>
        <w:t xml:space="preserve">. Then I will analyze what serves as the binder in this recipe. Finally, I plan to end the discussion </w:t>
      </w:r>
      <w:r w:rsidR="00730767">
        <w:rPr>
          <w:rFonts w:ascii="Times New Roman" w:eastAsia="Times New Roman" w:hAnsi="Times New Roman" w:cs="Times New Roman" w:hint="eastAsia"/>
          <w:sz w:val="24"/>
        </w:rPr>
        <w:t>of this recipe by analyzing</w:t>
      </w:r>
      <w:r w:rsidR="005C2535">
        <w:rPr>
          <w:rFonts w:ascii="Times New Roman" w:eastAsia="Times New Roman" w:hAnsi="Times New Roman" w:cs="Times New Roman" w:hint="eastAsia"/>
          <w:sz w:val="24"/>
        </w:rPr>
        <w:t xml:space="preserve"> the concept of fat and lean/dry. </w:t>
      </w:r>
      <w:r w:rsidR="00690C84">
        <w:rPr>
          <w:rFonts w:ascii="Times New Roman" w:eastAsia="Times New Roman" w:hAnsi="Times New Roman" w:cs="Times New Roman" w:hint="eastAsia"/>
          <w:sz w:val="24"/>
        </w:rPr>
        <w:t xml:space="preserve">As this paper follows our reconstruction process, the answers to questions above become clear. </w:t>
      </w:r>
      <w:r w:rsidR="005C2535">
        <w:rPr>
          <w:rFonts w:ascii="Times New Roman" w:eastAsia="Times New Roman" w:hAnsi="Times New Roman" w:cs="Times New Roman" w:hint="eastAsia"/>
          <w:sz w:val="24"/>
        </w:rPr>
        <w:t xml:space="preserve">Our experiment proves that in the field of sandcasting, the paradigm of fat and dry/lean is used to describe the </w:t>
      </w:r>
      <w:r w:rsidR="005C2535">
        <w:rPr>
          <w:rFonts w:ascii="Times New Roman" w:eastAsia="Times New Roman" w:hAnsi="Times New Roman" w:cs="Times New Roman"/>
          <w:sz w:val="24"/>
        </w:rPr>
        <w:t>binding</w:t>
      </w:r>
      <w:r w:rsidR="005C2535">
        <w:rPr>
          <w:rFonts w:ascii="Times New Roman" w:eastAsia="Times New Roman" w:hAnsi="Times New Roman" w:cs="Times New Roman" w:hint="eastAsia"/>
          <w:sz w:val="24"/>
        </w:rPr>
        <w:t xml:space="preserve"> ability of sand or salt when they are moistened with water</w:t>
      </w:r>
      <w:r w:rsidR="00730767">
        <w:rPr>
          <w:rFonts w:ascii="Times New Roman" w:eastAsia="Times New Roman" w:hAnsi="Times New Roman" w:cs="Times New Roman" w:hint="eastAsia"/>
          <w:sz w:val="24"/>
        </w:rPr>
        <w:t>.</w:t>
      </w:r>
      <w:r w:rsidR="00EA5510">
        <w:rPr>
          <w:rFonts w:ascii="Times New Roman" w:eastAsia="Times New Roman" w:hAnsi="Times New Roman" w:cs="Times New Roman" w:hint="eastAsia"/>
          <w:sz w:val="24"/>
        </w:rPr>
        <w:t xml:space="preserve"> </w:t>
      </w:r>
      <w:r w:rsidR="005C2535">
        <w:rPr>
          <w:rFonts w:ascii="Times New Roman" w:eastAsia="Times New Roman" w:hAnsi="Times New Roman" w:cs="Times New Roman" w:hint="eastAsia"/>
          <w:sz w:val="24"/>
        </w:rPr>
        <w:t xml:space="preserve">This knowledge system originated from </w:t>
      </w:r>
    </w:p>
    <w:p w14:paraId="6A4A65F2" w14:textId="3FA73820" w:rsidR="00730767" w:rsidRPr="00785BEF" w:rsidRDefault="004E776E" w:rsidP="005C2535">
      <w:pPr>
        <w:pStyle w:val="Normal1"/>
        <w:spacing w:line="480" w:lineRule="auto"/>
        <w:ind w:firstLine="720"/>
        <w:rPr>
          <w:rFonts w:ascii="Times New Roman" w:eastAsia="Times New Roman" w:hAnsi="Times New Roman" w:cs="Times New Roman"/>
          <w:b/>
          <w:sz w:val="24"/>
        </w:rPr>
      </w:pPr>
      <w:r>
        <w:rPr>
          <w:rFonts w:ascii="Times New Roman" w:eastAsia="Times New Roman" w:hAnsi="Times New Roman" w:cs="Times New Roman" w:hint="eastAsia"/>
          <w:b/>
          <w:sz w:val="24"/>
        </w:rPr>
        <w:t>What is the Powder of Ox B</w:t>
      </w:r>
      <w:r w:rsidR="00730767" w:rsidRPr="00785BEF">
        <w:rPr>
          <w:rFonts w:ascii="Times New Roman" w:eastAsia="Times New Roman" w:hAnsi="Times New Roman" w:cs="Times New Roman" w:hint="eastAsia"/>
          <w:b/>
          <w:sz w:val="24"/>
        </w:rPr>
        <w:t>one</w:t>
      </w:r>
      <w:r>
        <w:rPr>
          <w:rFonts w:ascii="Times New Roman" w:eastAsia="Times New Roman" w:hAnsi="Times New Roman" w:cs="Times New Roman" w:hint="eastAsia"/>
          <w:b/>
          <w:sz w:val="24"/>
        </w:rPr>
        <w:t xml:space="preserve"> and How to </w:t>
      </w:r>
      <w:proofErr w:type="gramStart"/>
      <w:r>
        <w:rPr>
          <w:rFonts w:ascii="Times New Roman" w:eastAsia="Times New Roman" w:hAnsi="Times New Roman" w:cs="Times New Roman" w:hint="eastAsia"/>
          <w:b/>
          <w:sz w:val="24"/>
        </w:rPr>
        <w:t>Make</w:t>
      </w:r>
      <w:proofErr w:type="gramEnd"/>
      <w:r>
        <w:rPr>
          <w:rFonts w:ascii="Times New Roman" w:eastAsia="Times New Roman" w:hAnsi="Times New Roman" w:cs="Times New Roman" w:hint="eastAsia"/>
          <w:b/>
          <w:sz w:val="24"/>
        </w:rPr>
        <w:t xml:space="preserve"> it?</w:t>
      </w:r>
    </w:p>
    <w:p w14:paraId="2180C3D5" w14:textId="42B491EA" w:rsidR="00BA2A3A" w:rsidRDefault="006914DB" w:rsidP="005C2535">
      <w:pPr>
        <w:pStyle w:val="Normal1"/>
        <w:spacing w:line="480" w:lineRule="auto"/>
        <w:ind w:firstLine="720"/>
        <w:rPr>
          <w:rFonts w:ascii="Times New Roman" w:eastAsia="Times New Roman" w:hAnsi="Times New Roman" w:cs="Times New Roman"/>
          <w:sz w:val="24"/>
        </w:rPr>
      </w:pPr>
      <w:r>
        <w:rPr>
          <w:rFonts w:ascii="Times New Roman" w:eastAsia="Times New Roman" w:hAnsi="Times New Roman" w:cs="Times New Roman" w:hint="eastAsia"/>
          <w:sz w:val="24"/>
        </w:rPr>
        <w:t xml:space="preserve">P089r does not give any </w:t>
      </w:r>
      <w:r>
        <w:rPr>
          <w:rFonts w:ascii="Times New Roman" w:eastAsia="Times New Roman" w:hAnsi="Times New Roman" w:cs="Times New Roman"/>
          <w:sz w:val="24"/>
        </w:rPr>
        <w:t>information</w:t>
      </w:r>
      <w:r>
        <w:rPr>
          <w:rFonts w:ascii="Times New Roman" w:eastAsia="Times New Roman" w:hAnsi="Times New Roman" w:cs="Times New Roman" w:hint="eastAsia"/>
          <w:sz w:val="24"/>
        </w:rPr>
        <w:t xml:space="preserve"> about what the powder of ox bone </w:t>
      </w:r>
      <w:r w:rsidR="00A73D62">
        <w:rPr>
          <w:rFonts w:ascii="Times New Roman" w:eastAsia="Times New Roman" w:hAnsi="Times New Roman" w:cs="Times New Roman"/>
          <w:sz w:val="24"/>
        </w:rPr>
        <w:t xml:space="preserve">is </w:t>
      </w:r>
      <w:r>
        <w:rPr>
          <w:rFonts w:ascii="Times New Roman" w:eastAsia="Times New Roman" w:hAnsi="Times New Roman" w:cs="Times New Roman" w:hint="eastAsia"/>
          <w:sz w:val="24"/>
        </w:rPr>
        <w:t xml:space="preserve">and how to produce </w:t>
      </w:r>
      <w:r w:rsidR="00A73D62">
        <w:rPr>
          <w:rFonts w:ascii="Times New Roman" w:eastAsia="Times New Roman" w:hAnsi="Times New Roman" w:cs="Times New Roman"/>
          <w:sz w:val="24"/>
        </w:rPr>
        <w:t>it</w:t>
      </w:r>
      <w:r>
        <w:rPr>
          <w:rFonts w:ascii="Times New Roman" w:eastAsia="Times New Roman" w:hAnsi="Times New Roman" w:cs="Times New Roman" w:hint="eastAsia"/>
          <w:sz w:val="24"/>
        </w:rPr>
        <w:t xml:space="preserve">, but we can get a clue from other recipes in </w:t>
      </w:r>
      <w:proofErr w:type="spellStart"/>
      <w:r>
        <w:rPr>
          <w:rFonts w:ascii="Times New Roman" w:eastAsia="Times New Roman" w:hAnsi="Times New Roman" w:cs="Times New Roman" w:hint="eastAsia"/>
          <w:sz w:val="24"/>
        </w:rPr>
        <w:t>BnF</w:t>
      </w:r>
      <w:proofErr w:type="spellEnd"/>
      <w:r>
        <w:rPr>
          <w:rFonts w:ascii="Times New Roman" w:eastAsia="Times New Roman" w:hAnsi="Times New Roman" w:cs="Times New Roman" w:hint="eastAsia"/>
          <w:sz w:val="24"/>
        </w:rPr>
        <w:t xml:space="preserve"> </w:t>
      </w:r>
      <w:proofErr w:type="spellStart"/>
      <w:r>
        <w:rPr>
          <w:rFonts w:ascii="Times New Roman" w:eastAsia="Times New Roman" w:hAnsi="Times New Roman" w:cs="Times New Roman" w:hint="eastAsia"/>
          <w:sz w:val="24"/>
        </w:rPr>
        <w:t>Ms</w:t>
      </w:r>
      <w:proofErr w:type="spellEnd"/>
      <w:r>
        <w:rPr>
          <w:rFonts w:ascii="Times New Roman" w:eastAsia="Times New Roman" w:hAnsi="Times New Roman" w:cs="Times New Roman" w:hint="eastAsia"/>
          <w:sz w:val="24"/>
        </w:rPr>
        <w:t xml:space="preserve"> </w:t>
      </w:r>
      <w:proofErr w:type="spellStart"/>
      <w:r>
        <w:rPr>
          <w:rFonts w:ascii="Times New Roman" w:eastAsia="Times New Roman" w:hAnsi="Times New Roman" w:cs="Times New Roman" w:hint="eastAsia"/>
          <w:sz w:val="24"/>
        </w:rPr>
        <w:t>Fr</w:t>
      </w:r>
      <w:proofErr w:type="spellEnd"/>
      <w:r>
        <w:rPr>
          <w:rFonts w:ascii="Times New Roman" w:eastAsia="Times New Roman" w:hAnsi="Times New Roman" w:cs="Times New Roman" w:hint="eastAsia"/>
          <w:sz w:val="24"/>
        </w:rPr>
        <w:t xml:space="preserve"> 640. In p067v of this manuscript, the author-practitioner mentioned th</w:t>
      </w:r>
      <w:r w:rsidR="00A73D62">
        <w:rPr>
          <w:rFonts w:ascii="Times New Roman" w:eastAsia="Times New Roman" w:hAnsi="Times New Roman" w:cs="Times New Roman"/>
          <w:sz w:val="24"/>
        </w:rPr>
        <w:t>at th</w:t>
      </w:r>
      <w:r>
        <w:rPr>
          <w:rFonts w:ascii="Times New Roman" w:eastAsia="Times New Roman" w:hAnsi="Times New Roman" w:cs="Times New Roman" w:hint="eastAsia"/>
          <w:sz w:val="24"/>
        </w:rPr>
        <w:t xml:space="preserve">e bone </w:t>
      </w:r>
      <w:r>
        <w:rPr>
          <w:rFonts w:ascii="Times New Roman" w:eastAsia="Times New Roman" w:hAnsi="Times New Roman" w:cs="Times New Roman"/>
          <w:sz w:val="24"/>
        </w:rPr>
        <w:t>should</w:t>
      </w:r>
      <w:r>
        <w:rPr>
          <w:rFonts w:ascii="Times New Roman" w:eastAsia="Times New Roman" w:hAnsi="Times New Roman" w:cs="Times New Roman" w:hint="eastAsia"/>
          <w:sz w:val="24"/>
        </w:rPr>
        <w:t xml:space="preserve"> be </w:t>
      </w:r>
      <w:r>
        <w:rPr>
          <w:rFonts w:ascii="Times New Roman" w:eastAsia="Times New Roman" w:hAnsi="Times New Roman" w:cs="Times New Roman"/>
          <w:sz w:val="24"/>
        </w:rPr>
        <w:t>“</w:t>
      </w:r>
      <w:r>
        <w:rPr>
          <w:rFonts w:ascii="Times New Roman" w:eastAsia="Times New Roman" w:hAnsi="Times New Roman" w:cs="Times New Roman" w:hint="eastAsia"/>
          <w:sz w:val="24"/>
        </w:rPr>
        <w:t xml:space="preserve">well burnt two times and </w:t>
      </w:r>
      <w:r>
        <w:rPr>
          <w:rFonts w:ascii="Times New Roman" w:eastAsia="Times New Roman" w:hAnsi="Times New Roman" w:cs="Times New Roman"/>
          <w:sz w:val="24"/>
        </w:rPr>
        <w:t>pulverized</w:t>
      </w:r>
      <w:r>
        <w:rPr>
          <w:rFonts w:ascii="Times New Roman" w:eastAsia="Times New Roman" w:hAnsi="Times New Roman" w:cs="Times New Roman" w:hint="eastAsia"/>
          <w:sz w:val="24"/>
        </w:rPr>
        <w:t>.</w:t>
      </w:r>
      <w:r>
        <w:rPr>
          <w:rFonts w:ascii="Times New Roman" w:eastAsia="Times New Roman" w:hAnsi="Times New Roman" w:cs="Times New Roman"/>
          <w:sz w:val="24"/>
        </w:rPr>
        <w:t>”</w:t>
      </w:r>
      <w:r>
        <w:rPr>
          <w:rFonts w:ascii="Times New Roman" w:eastAsia="Times New Roman" w:hAnsi="Times New Roman" w:cs="Times New Roman" w:hint="eastAsia"/>
          <w:sz w:val="24"/>
        </w:rPr>
        <w:t xml:space="preserve"> </w:t>
      </w:r>
      <w:r w:rsidR="00BA2A3A">
        <w:rPr>
          <w:rFonts w:ascii="Times New Roman" w:eastAsia="Times New Roman" w:hAnsi="Times New Roman" w:cs="Times New Roman"/>
          <w:sz w:val="24"/>
          <w:vertAlign w:val="superscript"/>
        </w:rPr>
        <w:footnoteReference w:id="3"/>
      </w:r>
      <w:r w:rsidR="00BA2A3A">
        <w:rPr>
          <w:rFonts w:ascii="Times New Roman" w:eastAsia="Times New Roman" w:hAnsi="Times New Roman" w:cs="Times New Roman" w:hint="eastAsia"/>
          <w:sz w:val="24"/>
        </w:rPr>
        <w:t xml:space="preserve"> So we assume the powder of ox bone should be </w:t>
      </w:r>
      <w:proofErr w:type="spellStart"/>
      <w:r w:rsidR="00BA2A3A">
        <w:rPr>
          <w:rFonts w:ascii="Times New Roman" w:eastAsia="Times New Roman" w:hAnsi="Times New Roman" w:cs="Times New Roman" w:hint="eastAsia"/>
          <w:sz w:val="24"/>
        </w:rPr>
        <w:t>calcined</w:t>
      </w:r>
      <w:proofErr w:type="spellEnd"/>
      <w:r w:rsidR="00BA2A3A">
        <w:rPr>
          <w:rFonts w:ascii="Times New Roman" w:eastAsia="Times New Roman" w:hAnsi="Times New Roman" w:cs="Times New Roman" w:hint="eastAsia"/>
          <w:sz w:val="24"/>
        </w:rPr>
        <w:t xml:space="preserve"> and ground bone ash.</w:t>
      </w:r>
    </w:p>
    <w:p w14:paraId="59DDD477" w14:textId="3F233A36" w:rsidR="00741266" w:rsidRDefault="00741266"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Bone ash is a common material for sandcasting. </w:t>
      </w:r>
      <w:r>
        <w:rPr>
          <w:rFonts w:ascii="Times New Roman" w:eastAsia="Times New Roman" w:hAnsi="Times New Roman" w:cs="Times New Roman"/>
          <w:sz w:val="24"/>
        </w:rPr>
        <w:t xml:space="preserve">In </w:t>
      </w:r>
      <w:proofErr w:type="spellStart"/>
      <w:r>
        <w:rPr>
          <w:rFonts w:ascii="Times New Roman" w:eastAsia="Times New Roman" w:hAnsi="Times New Roman" w:cs="Times New Roman"/>
          <w:sz w:val="24"/>
        </w:rPr>
        <w:t>BnF</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Fr</w:t>
      </w:r>
      <w:proofErr w:type="spellEnd"/>
      <w:r>
        <w:rPr>
          <w:rFonts w:ascii="Times New Roman" w:eastAsia="Times New Roman" w:hAnsi="Times New Roman" w:cs="Times New Roman"/>
          <w:sz w:val="24"/>
        </w:rPr>
        <w:t xml:space="preserve"> 640, other than </w:t>
      </w:r>
      <w:r>
        <w:rPr>
          <w:rFonts w:ascii="Times New Roman" w:eastAsia="Times New Roman" w:hAnsi="Times New Roman" w:cs="Times New Roman" w:hint="eastAsia"/>
          <w:sz w:val="24"/>
        </w:rPr>
        <w:t xml:space="preserve">this recipe (p089r), </w:t>
      </w:r>
      <w:r>
        <w:rPr>
          <w:rFonts w:ascii="Times New Roman" w:eastAsia="Times New Roman" w:hAnsi="Times New Roman" w:cs="Times New Roman"/>
          <w:sz w:val="24"/>
        </w:rPr>
        <w:t>the author</w:t>
      </w:r>
      <w:r>
        <w:rPr>
          <w:rFonts w:ascii="Times New Roman" w:eastAsia="Times New Roman" w:hAnsi="Times New Roman" w:cs="Times New Roman" w:hint="eastAsia"/>
          <w:sz w:val="24"/>
        </w:rPr>
        <w:t>-practitioner</w:t>
      </w:r>
      <w:r>
        <w:rPr>
          <w:rFonts w:ascii="Times New Roman" w:eastAsia="Times New Roman" w:hAnsi="Times New Roman" w:cs="Times New Roman"/>
          <w:sz w:val="24"/>
        </w:rPr>
        <w:t xml:space="preserve"> </w:t>
      </w:r>
      <w:r>
        <w:rPr>
          <w:rFonts w:ascii="Times New Roman" w:eastAsia="Times New Roman" w:hAnsi="Times New Roman" w:cs="Times New Roman" w:hint="eastAsia"/>
          <w:sz w:val="24"/>
        </w:rPr>
        <w:t xml:space="preserve">also </w:t>
      </w:r>
      <w:r>
        <w:rPr>
          <w:rFonts w:ascii="Times New Roman" w:eastAsia="Times New Roman" w:hAnsi="Times New Roman" w:cs="Times New Roman"/>
          <w:sz w:val="24"/>
        </w:rPr>
        <w:t>mentioned the use of bone as</w:t>
      </w:r>
      <w:r>
        <w:rPr>
          <w:rFonts w:ascii="Times New Roman" w:eastAsia="Times New Roman" w:hAnsi="Times New Roman" w:cs="Times New Roman" w:hint="eastAsia"/>
          <w:sz w:val="24"/>
        </w:rPr>
        <w:t>h</w:t>
      </w:r>
      <w:r>
        <w:rPr>
          <w:rFonts w:ascii="Times New Roman" w:eastAsia="Times New Roman" w:hAnsi="Times New Roman" w:cs="Times New Roman"/>
          <w:sz w:val="24"/>
        </w:rPr>
        <w:t xml:space="preserve"> in p067v “ox hooves for sand”</w:t>
      </w:r>
      <w:r>
        <w:rPr>
          <w:rFonts w:ascii="Times New Roman" w:eastAsia="Times New Roman" w:hAnsi="Times New Roman" w:cs="Times New Roman" w:hint="eastAsia"/>
          <w:sz w:val="24"/>
        </w:rPr>
        <w:t>,</w:t>
      </w:r>
      <w:r>
        <w:rPr>
          <w:rFonts w:ascii="Times New Roman" w:eastAsia="Times New Roman" w:hAnsi="Times New Roman" w:cs="Times New Roman"/>
          <w:sz w:val="24"/>
        </w:rPr>
        <w:t xml:space="preserve"> p069r “sand”</w:t>
      </w:r>
      <w:r>
        <w:rPr>
          <w:rFonts w:ascii="Times New Roman" w:eastAsia="Times New Roman" w:hAnsi="Times New Roman" w:cs="Times New Roman" w:hint="eastAsia"/>
          <w:sz w:val="24"/>
        </w:rPr>
        <w:t>,</w:t>
      </w:r>
      <w:r w:rsidRPr="00FA34C5">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 xml:space="preserve">and p084v </w:t>
      </w:r>
      <w:r>
        <w:rPr>
          <w:rFonts w:ascii="Times New Roman" w:eastAsia="Times New Roman" w:hAnsi="Times New Roman" w:cs="Times New Roman"/>
          <w:sz w:val="24"/>
        </w:rPr>
        <w:t>“Sand, for the most excellent lead of all, for large and small</w:t>
      </w:r>
      <w:r>
        <w:rPr>
          <w:rFonts w:hint="eastAsia"/>
        </w:rPr>
        <w:t xml:space="preserve"> </w:t>
      </w:r>
      <w:r>
        <w:rPr>
          <w:rFonts w:ascii="Times New Roman" w:eastAsia="Times New Roman" w:hAnsi="Times New Roman" w:cs="Times New Roman"/>
          <w:sz w:val="24"/>
        </w:rPr>
        <w:t>reliefs</w:t>
      </w:r>
      <w:r>
        <w:rPr>
          <w:rFonts w:ascii="Times New Roman" w:eastAsia="Times New Roman" w:hAnsi="Times New Roman" w:cs="Times New Roman" w:hint="eastAsia"/>
          <w:sz w:val="24"/>
        </w:rPr>
        <w:t>.</w:t>
      </w:r>
      <w:ins w:id="1" w:author="Diana Mellon" w:date="2014-12-21T16:12:00Z">
        <w:r w:rsidR="00A73D62">
          <w:rPr>
            <w:rFonts w:ascii="Times New Roman" w:eastAsia="Times New Roman" w:hAnsi="Times New Roman" w:cs="Times New Roman"/>
            <w:sz w:val="24"/>
          </w:rPr>
          <w:t>”</w:t>
        </w:r>
      </w:ins>
      <w:r>
        <w:rPr>
          <w:rFonts w:ascii="Times New Roman" w:eastAsia="Times New Roman" w:hAnsi="Times New Roman" w:cs="Times New Roman" w:hint="eastAsia"/>
          <w:sz w:val="24"/>
        </w:rPr>
        <w:t xml:space="preserve"> The author-practitioner believed that bone ash is an ideal material for casting since it enables the easy removal of the mold from the cast objects. In p067v, the author-practitioner pointed out bone ash </w:t>
      </w:r>
      <w:r>
        <w:rPr>
          <w:rFonts w:ascii="Times New Roman" w:eastAsia="Times New Roman" w:hAnsi="Times New Roman" w:cs="Times New Roman"/>
          <w:sz w:val="24"/>
        </w:rPr>
        <w:t>“is the cleanest sand one can find for firing.”</w:t>
      </w:r>
      <w:r>
        <w:rPr>
          <w:rFonts w:ascii="Times New Roman" w:eastAsia="Times New Roman" w:hAnsi="Times New Roman" w:cs="Times New Roman" w:hint="eastAsia"/>
          <w:sz w:val="24"/>
        </w:rPr>
        <w:t xml:space="preserve"> In the recipe </w:t>
      </w:r>
      <w:r>
        <w:rPr>
          <w:rFonts w:ascii="Times New Roman" w:eastAsia="Times New Roman" w:hAnsi="Times New Roman" w:cs="Times New Roman"/>
          <w:sz w:val="24"/>
        </w:rPr>
        <w:t>on</w:t>
      </w:r>
      <w:r>
        <w:rPr>
          <w:rFonts w:ascii="Times New Roman" w:eastAsia="Times New Roman" w:hAnsi="Times New Roman" w:cs="Times New Roman" w:hint="eastAsia"/>
          <w:sz w:val="24"/>
        </w:rPr>
        <w:t xml:space="preserve"> p089r, </w:t>
      </w:r>
      <w:r>
        <w:rPr>
          <w:rFonts w:ascii="Times New Roman" w:eastAsia="Times New Roman" w:hAnsi="Times New Roman" w:cs="Times New Roman"/>
          <w:sz w:val="24"/>
        </w:rPr>
        <w:t>the</w:t>
      </w:r>
      <w:r>
        <w:rPr>
          <w:rFonts w:ascii="Times New Roman" w:eastAsia="Times New Roman" w:hAnsi="Times New Roman" w:cs="Times New Roman" w:hint="eastAsia"/>
          <w:sz w:val="24"/>
        </w:rPr>
        <w:t xml:space="preserve"> author claimed that bone ash</w:t>
      </w:r>
      <w:r w:rsidR="00A73D62">
        <w:rPr>
          <w:rFonts w:ascii="Times New Roman" w:eastAsia="Times New Roman" w:hAnsi="Times New Roman" w:cs="Times New Roman"/>
          <w:sz w:val="24"/>
        </w:rPr>
        <w:t xml:space="preserve"> is</w:t>
      </w:r>
      <w:r>
        <w:rPr>
          <w:rFonts w:ascii="Times New Roman" w:eastAsia="Times New Roman" w:hAnsi="Times New Roman" w:cs="Times New Roman" w:hint="eastAsia"/>
          <w:sz w:val="24"/>
        </w:rPr>
        <w:t xml:space="preserve"> </w:t>
      </w:r>
      <w:r>
        <w:rPr>
          <w:rFonts w:ascii="Times New Roman" w:eastAsia="Times New Roman" w:hAnsi="Times New Roman" w:cs="Times New Roman"/>
          <w:sz w:val="24"/>
        </w:rPr>
        <w:t>ideal</w:t>
      </w:r>
      <w:r>
        <w:rPr>
          <w:rFonts w:ascii="Times New Roman" w:eastAsia="Times New Roman" w:hAnsi="Times New Roman" w:cs="Times New Roman" w:hint="eastAsia"/>
          <w:sz w:val="24"/>
        </w:rPr>
        <w:t xml:space="preserve"> sand for casting since he had </w:t>
      </w:r>
      <w:r>
        <w:rPr>
          <w:rFonts w:ascii="Times New Roman" w:eastAsia="Times New Roman" w:hAnsi="Times New Roman" w:cs="Times New Roman"/>
          <w:sz w:val="24"/>
        </w:rPr>
        <w:t>“</w:t>
      </w:r>
      <w:r w:rsidR="004E776E" w:rsidRPr="004E776E">
        <w:rPr>
          <w:rFonts w:ascii="Times New Roman" w:eastAsia="Times New Roman" w:hAnsi="Times New Roman" w:cs="Times New Roman"/>
          <w:i/>
          <w:sz w:val="24"/>
        </w:rPr>
        <w:t xml:space="preserve">Et </w:t>
      </w:r>
      <w:proofErr w:type="spellStart"/>
      <w:r w:rsidR="004E776E" w:rsidRPr="004E776E">
        <w:rPr>
          <w:rFonts w:ascii="Times New Roman" w:eastAsia="Times New Roman" w:hAnsi="Times New Roman" w:cs="Times New Roman"/>
          <w:i/>
          <w:sz w:val="24"/>
        </w:rPr>
        <w:t>nen</w:t>
      </w:r>
      <w:proofErr w:type="spellEnd"/>
      <w:r w:rsidR="004E776E" w:rsidRPr="004E776E">
        <w:rPr>
          <w:rFonts w:ascii="Times New Roman" w:eastAsia="Times New Roman" w:hAnsi="Times New Roman" w:cs="Times New Roman"/>
          <w:i/>
          <w:sz w:val="24"/>
        </w:rPr>
        <w:t xml:space="preserve"> ay point </w:t>
      </w:r>
      <w:proofErr w:type="spellStart"/>
      <w:r w:rsidR="004E776E" w:rsidRPr="004E776E">
        <w:rPr>
          <w:rFonts w:ascii="Times New Roman" w:eastAsia="Times New Roman" w:hAnsi="Times New Roman" w:cs="Times New Roman"/>
          <w:i/>
          <w:sz w:val="24"/>
        </w:rPr>
        <w:t>trouve</w:t>
      </w:r>
      <w:proofErr w:type="spellEnd"/>
      <w:r w:rsidR="004E776E" w:rsidRPr="004E776E">
        <w:rPr>
          <w:rFonts w:ascii="Times New Roman" w:eastAsia="Times New Roman" w:hAnsi="Times New Roman" w:cs="Times New Roman"/>
          <w:i/>
          <w:sz w:val="24"/>
        </w:rPr>
        <w:t xml:space="preserve"> qui </w:t>
      </w:r>
      <w:proofErr w:type="spellStart"/>
      <w:r w:rsidR="004E776E" w:rsidRPr="004E776E">
        <w:rPr>
          <w:rFonts w:ascii="Times New Roman" w:eastAsia="Times New Roman" w:hAnsi="Times New Roman" w:cs="Times New Roman"/>
          <w:i/>
          <w:sz w:val="24"/>
        </w:rPr>
        <w:t>despouille</w:t>
      </w:r>
      <w:proofErr w:type="spellEnd"/>
      <w:r w:rsidR="004E776E" w:rsidRPr="004E776E">
        <w:rPr>
          <w:rFonts w:ascii="Times New Roman" w:eastAsia="Times New Roman" w:hAnsi="Times New Roman" w:cs="Times New Roman"/>
          <w:i/>
          <w:sz w:val="24"/>
        </w:rPr>
        <w:t xml:space="preserve"> plus net </w:t>
      </w:r>
      <w:proofErr w:type="spellStart"/>
      <w:r w:rsidR="004E776E" w:rsidRPr="004E776E">
        <w:rPr>
          <w:rFonts w:ascii="Times New Roman" w:eastAsia="Times New Roman" w:hAnsi="Times New Roman" w:cs="Times New Roman"/>
          <w:i/>
          <w:sz w:val="24"/>
        </w:rPr>
        <w:t>que</w:t>
      </w:r>
      <w:proofErr w:type="spellEnd"/>
      <w:r w:rsidR="004E776E" w:rsidRPr="004E776E">
        <w:rPr>
          <w:rFonts w:ascii="Times New Roman" w:eastAsia="Times New Roman" w:hAnsi="Times New Roman" w:cs="Times New Roman"/>
          <w:i/>
          <w:sz w:val="24"/>
        </w:rPr>
        <w:t xml:space="preserve"> </w:t>
      </w:r>
      <w:proofErr w:type="spellStart"/>
      <w:r w:rsidR="004E776E" w:rsidRPr="004E776E">
        <w:rPr>
          <w:rFonts w:ascii="Times New Roman" w:eastAsia="Times New Roman" w:hAnsi="Times New Roman" w:cs="Times New Roman"/>
          <w:i/>
          <w:sz w:val="24"/>
        </w:rPr>
        <w:t>cestuy</w:t>
      </w:r>
      <w:proofErr w:type="spellEnd"/>
      <w:r w:rsidR="004E776E" w:rsidRPr="004E776E">
        <w:rPr>
          <w:rFonts w:ascii="Times New Roman" w:eastAsia="Times New Roman" w:hAnsi="Times New Roman" w:cs="Times New Roman"/>
          <w:i/>
          <w:sz w:val="24"/>
        </w:rPr>
        <w:t xml:space="preserve"> cy Il </w:t>
      </w:r>
      <w:proofErr w:type="spellStart"/>
      <w:r w:rsidR="004E776E" w:rsidRPr="004E776E">
        <w:rPr>
          <w:rFonts w:ascii="Times New Roman" w:eastAsia="Times New Roman" w:hAnsi="Times New Roman" w:cs="Times New Roman"/>
          <w:i/>
          <w:sz w:val="24"/>
        </w:rPr>
        <w:t>veult</w:t>
      </w:r>
      <w:proofErr w:type="spellEnd"/>
      <w:r w:rsidR="004E776E" w:rsidRPr="004E776E">
        <w:rPr>
          <w:rFonts w:ascii="Times New Roman" w:eastAsia="Times New Roman" w:hAnsi="Times New Roman" w:cs="Times New Roman"/>
          <w:i/>
          <w:sz w:val="24"/>
        </w:rPr>
        <w:t xml:space="preserve"> </w:t>
      </w:r>
      <w:proofErr w:type="spellStart"/>
      <w:r w:rsidR="004E776E" w:rsidRPr="004E776E">
        <w:rPr>
          <w:rFonts w:ascii="Times New Roman" w:eastAsia="Times New Roman" w:hAnsi="Times New Roman" w:cs="Times New Roman"/>
          <w:i/>
          <w:sz w:val="24"/>
        </w:rPr>
        <w:t>estre</w:t>
      </w:r>
      <w:proofErr w:type="spellEnd"/>
      <w:r w:rsidR="004E776E" w:rsidRPr="004E776E">
        <w:rPr>
          <w:rFonts w:ascii="Times New Roman" w:eastAsia="Times New Roman" w:hAnsi="Times New Roman" w:cs="Times New Roman"/>
          <w:i/>
          <w:sz w:val="24"/>
        </w:rPr>
        <w:t xml:space="preserve"> asses </w:t>
      </w:r>
      <w:proofErr w:type="spellStart"/>
      <w:r w:rsidR="004E776E" w:rsidRPr="004E776E">
        <w:rPr>
          <w:rFonts w:ascii="Times New Roman" w:eastAsia="Times New Roman" w:hAnsi="Times New Roman" w:cs="Times New Roman"/>
          <w:i/>
          <w:sz w:val="24"/>
        </w:rPr>
        <w:t>humide</w:t>
      </w:r>
      <w:proofErr w:type="spellEnd"/>
      <w:r w:rsidR="004E776E">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never found [one] which can be removed more cleanly from the mold</w:t>
      </w:r>
      <w:r w:rsidR="004E776E">
        <w:rPr>
          <w:rFonts w:ascii="Times New Roman" w:eastAsia="Times New Roman" w:hAnsi="Times New Roman" w:cs="Times New Roman"/>
          <w:sz w:val="24"/>
        </w:rPr>
        <w:t>)</w:t>
      </w:r>
      <w:r>
        <w:rPr>
          <w:rFonts w:ascii="Times New Roman" w:eastAsia="Times New Roman" w:hAnsi="Times New Roman" w:cs="Times New Roman"/>
          <w:sz w:val="24"/>
        </w:rPr>
        <w:t>”</w:t>
      </w:r>
      <w:r>
        <w:rPr>
          <w:rFonts w:ascii="Times New Roman" w:eastAsia="Times New Roman" w:hAnsi="Times New Roman" w:cs="Times New Roman" w:hint="eastAsia"/>
          <w:sz w:val="24"/>
        </w:rPr>
        <w:t xml:space="preserve"> and he believed that the bone ash takes fine lead and tin better than any other materials</w:t>
      </w:r>
      <w:r>
        <w:rPr>
          <w:rFonts w:ascii="Times New Roman" w:eastAsia="Times New Roman" w:hAnsi="Times New Roman" w:cs="Times New Roman"/>
          <w:sz w:val="24"/>
        </w:rPr>
        <w:t>.</w:t>
      </w:r>
      <w:r>
        <w:rPr>
          <w:rFonts w:ascii="Times New Roman" w:eastAsia="Times New Roman" w:hAnsi="Times New Roman" w:cs="Times New Roman" w:hint="eastAsia"/>
          <w:sz w:val="24"/>
        </w:rPr>
        <w:t xml:space="preserve"> Our experiment, as I will show later in this annotation, also shows that bone ash and rock salt take tin well and can be removed cleanly. But they cannot be removed cleanly from sulfur.</w:t>
      </w:r>
    </w:p>
    <w:p w14:paraId="7BD1D26A" w14:textId="15923DD9" w:rsidR="00CD2C5F" w:rsidRDefault="00BA2A3A"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The source of bone ash, according to p089r</w:t>
      </w:r>
      <w:r w:rsidR="000C6131">
        <w:rPr>
          <w:rFonts w:ascii="Times New Roman" w:eastAsia="Times New Roman" w:hAnsi="Times New Roman" w:cs="Times New Roman" w:hint="eastAsia"/>
          <w:sz w:val="24"/>
        </w:rPr>
        <w:t>, should be ox hoof bone, which means the bones inside the hoof and the bone that connect the hoof to the lower part of the leg</w:t>
      </w:r>
      <w:r>
        <w:rPr>
          <w:rFonts w:ascii="Times New Roman" w:eastAsia="Times New Roman" w:hAnsi="Times New Roman" w:cs="Times New Roman" w:hint="eastAsia"/>
          <w:sz w:val="24"/>
        </w:rPr>
        <w:t xml:space="preserve">. On p067v, the </w:t>
      </w:r>
      <w:r>
        <w:rPr>
          <w:rFonts w:ascii="Times New Roman" w:eastAsia="Times New Roman" w:hAnsi="Times New Roman" w:cs="Times New Roman"/>
          <w:sz w:val="24"/>
        </w:rPr>
        <w:t>author</w:t>
      </w:r>
      <w:r>
        <w:rPr>
          <w:rFonts w:ascii="Times New Roman" w:eastAsia="Times New Roman" w:hAnsi="Times New Roman" w:cs="Times New Roman" w:hint="eastAsia"/>
          <w:sz w:val="24"/>
        </w:rPr>
        <w:t xml:space="preserve">-practitioner also chose the bone of ox hoof to </w:t>
      </w:r>
      <w:r>
        <w:rPr>
          <w:rFonts w:ascii="Times New Roman" w:eastAsia="Times New Roman" w:hAnsi="Times New Roman" w:cs="Times New Roman"/>
          <w:sz w:val="24"/>
        </w:rPr>
        <w:t>be the source of bone ash</w:t>
      </w:r>
      <w:r>
        <w:rPr>
          <w:rFonts w:ascii="Times New Roman" w:eastAsia="Times New Roman" w:hAnsi="Times New Roman" w:cs="Times New Roman" w:hint="eastAsia"/>
          <w:sz w:val="24"/>
        </w:rPr>
        <w:t xml:space="preserve">. In the early modern period, we can find many other kinds of bone </w:t>
      </w:r>
      <w:r w:rsidR="00A73D62">
        <w:rPr>
          <w:rFonts w:ascii="Times New Roman" w:eastAsia="Times New Roman" w:hAnsi="Times New Roman" w:cs="Times New Roman"/>
          <w:sz w:val="24"/>
        </w:rPr>
        <w:t xml:space="preserve">used </w:t>
      </w:r>
      <w:r>
        <w:rPr>
          <w:rFonts w:ascii="Times New Roman" w:eastAsia="Times New Roman" w:hAnsi="Times New Roman" w:cs="Times New Roman" w:hint="eastAsia"/>
          <w:sz w:val="24"/>
        </w:rPr>
        <w:t xml:space="preserve">for bone ash. For example, on p069r from </w:t>
      </w:r>
      <w:proofErr w:type="spellStart"/>
      <w:r>
        <w:rPr>
          <w:rFonts w:ascii="Times New Roman" w:eastAsia="Times New Roman" w:hAnsi="Times New Roman" w:cs="Times New Roman"/>
          <w:sz w:val="24"/>
        </w:rPr>
        <w:t>BnF</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Fr</w:t>
      </w:r>
      <w:proofErr w:type="spellEnd"/>
      <w:r>
        <w:rPr>
          <w:rFonts w:ascii="Times New Roman" w:eastAsia="Times New Roman" w:hAnsi="Times New Roman" w:cs="Times New Roman"/>
          <w:sz w:val="24"/>
        </w:rPr>
        <w:t xml:space="preserve"> 640</w:t>
      </w:r>
      <w:r>
        <w:rPr>
          <w:rFonts w:ascii="Times New Roman" w:eastAsia="Times New Roman" w:hAnsi="Times New Roman" w:cs="Times New Roman" w:hint="eastAsia"/>
          <w:sz w:val="24"/>
        </w:rPr>
        <w:t>, the author</w:t>
      </w:r>
      <w:r w:rsidR="00785BEF">
        <w:rPr>
          <w:rFonts w:ascii="Times New Roman" w:eastAsia="Times New Roman" w:hAnsi="Times New Roman" w:cs="Times New Roman" w:hint="eastAsia"/>
          <w:sz w:val="24"/>
        </w:rPr>
        <w:t>-practitioner</w:t>
      </w:r>
      <w:r>
        <w:rPr>
          <w:rFonts w:ascii="Times New Roman" w:eastAsia="Times New Roman" w:hAnsi="Times New Roman" w:cs="Times New Roman" w:hint="eastAsia"/>
          <w:sz w:val="24"/>
        </w:rPr>
        <w:t xml:space="preserve"> point</w:t>
      </w:r>
      <w:r w:rsidR="00785BEF">
        <w:rPr>
          <w:rFonts w:ascii="Times New Roman" w:eastAsia="Times New Roman" w:hAnsi="Times New Roman" w:cs="Times New Roman"/>
          <w:sz w:val="24"/>
        </w:rPr>
        <w:t>ed</w:t>
      </w:r>
      <w:r>
        <w:rPr>
          <w:rFonts w:ascii="Times New Roman" w:eastAsia="Times New Roman" w:hAnsi="Times New Roman" w:cs="Times New Roman" w:hint="eastAsia"/>
          <w:sz w:val="24"/>
        </w:rPr>
        <w:t xml:space="preserve"> out that </w:t>
      </w:r>
      <w:r>
        <w:rPr>
          <w:rFonts w:ascii="Times New Roman" w:eastAsia="Times New Roman" w:hAnsi="Times New Roman" w:cs="Times New Roman"/>
          <w:sz w:val="24"/>
        </w:rPr>
        <w:t>“</w:t>
      </w:r>
      <w:r>
        <w:rPr>
          <w:rFonts w:ascii="Times New Roman" w:eastAsia="Times New Roman" w:hAnsi="Times New Roman" w:cs="Times New Roman" w:hint="eastAsia"/>
          <w:sz w:val="24"/>
        </w:rPr>
        <w:t>[</w:t>
      </w:r>
      <w:proofErr w:type="gramStart"/>
      <w:r>
        <w:rPr>
          <w:rFonts w:ascii="Times New Roman" w:eastAsia="Times New Roman" w:hAnsi="Times New Roman" w:cs="Times New Roman" w:hint="eastAsia"/>
          <w:sz w:val="24"/>
        </w:rPr>
        <w:t>t]he</w:t>
      </w:r>
      <w:proofErr w:type="gramEnd"/>
      <w:r>
        <w:rPr>
          <w:rFonts w:ascii="Times New Roman" w:eastAsia="Times New Roman" w:hAnsi="Times New Roman" w:cs="Times New Roman" w:hint="eastAsia"/>
          <w:sz w:val="24"/>
        </w:rPr>
        <w:t xml:space="preserve"> human bones are the best for casting when they are </w:t>
      </w:r>
      <w:proofErr w:type="spellStart"/>
      <w:r>
        <w:rPr>
          <w:rFonts w:ascii="Times New Roman" w:eastAsia="Times New Roman" w:hAnsi="Times New Roman" w:cs="Times New Roman" w:hint="eastAsia"/>
          <w:sz w:val="24"/>
        </w:rPr>
        <w:t>calcined</w:t>
      </w:r>
      <w:proofErr w:type="spellEnd"/>
      <w:r>
        <w:rPr>
          <w:rFonts w:ascii="Times New Roman" w:eastAsia="Times New Roman" w:hAnsi="Times New Roman" w:cs="Times New Roman"/>
          <w:sz w:val="24"/>
        </w:rPr>
        <w:t>…</w:t>
      </w:r>
      <w:r>
        <w:rPr>
          <w:rFonts w:ascii="Times New Roman" w:eastAsia="Times New Roman" w:hAnsi="Times New Roman" w:cs="Times New Roman" w:hint="eastAsia"/>
          <w:sz w:val="24"/>
        </w:rPr>
        <w:t>[s]</w:t>
      </w:r>
      <w:proofErr w:type="spellStart"/>
      <w:r>
        <w:rPr>
          <w:rFonts w:ascii="Times New Roman" w:eastAsia="Times New Roman" w:hAnsi="Times New Roman" w:cs="Times New Roman" w:hint="eastAsia"/>
          <w:sz w:val="24"/>
        </w:rPr>
        <w:t>heep</w:t>
      </w:r>
      <w:proofErr w:type="spellEnd"/>
      <w:r>
        <w:rPr>
          <w:rFonts w:ascii="Times New Roman" w:eastAsia="Times New Roman" w:hAnsi="Times New Roman" w:cs="Times New Roman" w:hint="eastAsia"/>
          <w:sz w:val="24"/>
        </w:rPr>
        <w:t xml:space="preserve"> foot bones are even better than the ox foot bones.</w:t>
      </w:r>
      <w:r>
        <w:rPr>
          <w:rFonts w:ascii="Times New Roman" w:eastAsia="Times New Roman" w:hAnsi="Times New Roman" w:cs="Times New Roman"/>
          <w:sz w:val="24"/>
        </w:rPr>
        <w:t>”</w:t>
      </w:r>
      <w:r>
        <w:rPr>
          <w:rFonts w:ascii="Times New Roman" w:eastAsia="Times New Roman" w:hAnsi="Times New Roman" w:cs="Times New Roman" w:hint="eastAsia"/>
          <w:sz w:val="24"/>
        </w:rPr>
        <w:t xml:space="preserve"> </w:t>
      </w:r>
      <w:proofErr w:type="spellStart"/>
      <w:r>
        <w:rPr>
          <w:rFonts w:ascii="Times New Roman" w:eastAsia="Times New Roman" w:hAnsi="Times New Roman" w:cs="Times New Roman" w:hint="eastAsia"/>
          <w:sz w:val="24"/>
        </w:rPr>
        <w:t>Cennini</w:t>
      </w:r>
      <w:proofErr w:type="spellEnd"/>
      <w:r>
        <w:rPr>
          <w:rFonts w:ascii="Times New Roman" w:eastAsia="Times New Roman" w:hAnsi="Times New Roman" w:cs="Times New Roman" w:hint="eastAsia"/>
          <w:sz w:val="24"/>
        </w:rPr>
        <w:t xml:space="preserve"> </w:t>
      </w:r>
      <w:r>
        <w:rPr>
          <w:rFonts w:ascii="Times New Roman" w:eastAsia="Times New Roman" w:hAnsi="Times New Roman" w:cs="Times New Roman"/>
          <w:sz w:val="24"/>
        </w:rPr>
        <w:t>mentioned</w:t>
      </w:r>
      <w:r>
        <w:rPr>
          <w:rFonts w:ascii="Times New Roman" w:eastAsia="Times New Roman" w:hAnsi="Times New Roman" w:cs="Times New Roman" w:hint="eastAsia"/>
          <w:sz w:val="24"/>
        </w:rPr>
        <w:t xml:space="preserve"> </w:t>
      </w:r>
      <w:r w:rsidR="00A73D62">
        <w:rPr>
          <w:rFonts w:ascii="Times New Roman" w:eastAsia="Times New Roman" w:hAnsi="Times New Roman" w:cs="Times New Roman"/>
          <w:sz w:val="24"/>
        </w:rPr>
        <w:t xml:space="preserve">that </w:t>
      </w:r>
      <w:r>
        <w:rPr>
          <w:rFonts w:ascii="Times New Roman" w:eastAsia="Times New Roman" w:hAnsi="Times New Roman" w:cs="Times New Roman" w:hint="eastAsia"/>
          <w:sz w:val="24"/>
        </w:rPr>
        <w:t xml:space="preserve">bone </w:t>
      </w:r>
      <w:r>
        <w:rPr>
          <w:rFonts w:ascii="Times New Roman" w:eastAsia="Times New Roman" w:hAnsi="Times New Roman" w:cs="Times New Roman"/>
          <w:sz w:val="24"/>
        </w:rPr>
        <w:t>from the</w:t>
      </w:r>
      <w:r>
        <w:rPr>
          <w:rFonts w:ascii="Times New Roman" w:eastAsia="Times New Roman" w:hAnsi="Times New Roman" w:cs="Times New Roman" w:hint="eastAsia"/>
          <w:sz w:val="24"/>
        </w:rPr>
        <w:t xml:space="preserve"> second joints and wings of fowls are good for treating panels.</w:t>
      </w:r>
      <w:r>
        <w:rPr>
          <w:rStyle w:val="aa"/>
          <w:rFonts w:ascii="Times New Roman" w:eastAsia="Times New Roman" w:hAnsi="Times New Roman" w:cs="Times New Roman"/>
          <w:sz w:val="24"/>
        </w:rPr>
        <w:footnoteReference w:id="4"/>
      </w:r>
      <w:r>
        <w:rPr>
          <w:rFonts w:ascii="Times New Roman" w:eastAsia="Times New Roman" w:hAnsi="Times New Roman" w:cs="Times New Roman" w:hint="eastAsia"/>
          <w:sz w:val="24"/>
        </w:rPr>
        <w:t xml:space="preserve">  </w:t>
      </w:r>
      <w:proofErr w:type="spellStart"/>
      <w:r>
        <w:rPr>
          <w:rFonts w:ascii="Times New Roman" w:eastAsia="Times New Roman" w:hAnsi="Times New Roman" w:cs="Times New Roman" w:hint="eastAsia"/>
          <w:sz w:val="24"/>
        </w:rPr>
        <w:t>Biriguccio</w:t>
      </w:r>
      <w:r>
        <w:rPr>
          <w:rFonts w:ascii="Times New Roman" w:eastAsia="Times New Roman" w:hAnsi="Times New Roman" w:cs="Times New Roman"/>
          <w:sz w:val="24"/>
        </w:rPr>
        <w:t>’</w:t>
      </w:r>
      <w:r>
        <w:rPr>
          <w:rFonts w:ascii="Times New Roman" w:eastAsia="Times New Roman" w:hAnsi="Times New Roman" w:cs="Times New Roman" w:hint="eastAsia"/>
          <w:sz w:val="24"/>
        </w:rPr>
        <w:t>s</w:t>
      </w:r>
      <w:proofErr w:type="spellEnd"/>
      <w:r>
        <w:rPr>
          <w:rFonts w:ascii="Times New Roman" w:eastAsia="Times New Roman" w:hAnsi="Times New Roman" w:cs="Times New Roman" w:hint="eastAsia"/>
          <w:sz w:val="24"/>
        </w:rPr>
        <w:t xml:space="preserve"> </w:t>
      </w:r>
      <w:proofErr w:type="spellStart"/>
      <w:r>
        <w:rPr>
          <w:rFonts w:ascii="Times New Roman" w:eastAsia="Times New Roman" w:hAnsi="Times New Roman" w:cs="Times New Roman" w:hint="eastAsia"/>
          <w:i/>
          <w:sz w:val="24"/>
        </w:rPr>
        <w:t>Pirotechnia</w:t>
      </w:r>
      <w:proofErr w:type="spellEnd"/>
      <w:r>
        <w:rPr>
          <w:rFonts w:ascii="Times New Roman" w:eastAsia="Times New Roman" w:hAnsi="Times New Roman" w:cs="Times New Roman" w:hint="eastAsia"/>
          <w:i/>
          <w:sz w:val="24"/>
        </w:rPr>
        <w:t xml:space="preserve"> </w:t>
      </w:r>
      <w:r>
        <w:rPr>
          <w:rFonts w:ascii="Times New Roman" w:eastAsia="Times New Roman" w:hAnsi="Times New Roman" w:cs="Times New Roman" w:hint="eastAsia"/>
          <w:sz w:val="24"/>
        </w:rPr>
        <w:t>mentioned ash made of young ram</w:t>
      </w:r>
      <w:r>
        <w:rPr>
          <w:rFonts w:ascii="Times New Roman" w:eastAsia="Times New Roman" w:hAnsi="Times New Roman" w:cs="Times New Roman"/>
          <w:sz w:val="24"/>
        </w:rPr>
        <w:t>’</w:t>
      </w:r>
      <w:r>
        <w:rPr>
          <w:rFonts w:ascii="Times New Roman" w:eastAsia="Times New Roman" w:hAnsi="Times New Roman" w:cs="Times New Roman" w:hint="eastAsia"/>
          <w:sz w:val="24"/>
        </w:rPr>
        <w:t>s-horn, leg bones of horses, donkeys, and mules.</w:t>
      </w:r>
      <w:r>
        <w:rPr>
          <w:rFonts w:ascii="Times New Roman" w:eastAsia="Times New Roman" w:hAnsi="Times New Roman" w:cs="Times New Roman"/>
          <w:sz w:val="24"/>
          <w:vertAlign w:val="superscript"/>
        </w:rPr>
        <w:footnoteReference w:id="5"/>
      </w:r>
      <w:r>
        <w:rPr>
          <w:rFonts w:ascii="Times New Roman" w:eastAsia="Times New Roman" w:hAnsi="Times New Roman" w:cs="Times New Roman" w:hint="eastAsia"/>
          <w:sz w:val="24"/>
        </w:rPr>
        <w:t xml:space="preserve"> But since the </w:t>
      </w:r>
      <w:r>
        <w:rPr>
          <w:rFonts w:ascii="Times New Roman" w:eastAsia="Times New Roman" w:hAnsi="Times New Roman" w:cs="Times New Roman"/>
          <w:sz w:val="24"/>
        </w:rPr>
        <w:t>author-practitioner of Ms. Fr. 640</w:t>
      </w:r>
      <w:r>
        <w:rPr>
          <w:rFonts w:ascii="Times New Roman" w:eastAsia="Times New Roman" w:hAnsi="Times New Roman" w:cs="Times New Roman" w:hint="eastAsia"/>
          <w:sz w:val="24"/>
        </w:rPr>
        <w:t xml:space="preserve"> chose ox hoof bone particularly in two recipes concerning casting, it seems that ox hoof bone is one of the most commonly used </w:t>
      </w:r>
      <w:r>
        <w:rPr>
          <w:rFonts w:ascii="Times New Roman" w:eastAsia="Times New Roman" w:hAnsi="Times New Roman" w:cs="Times New Roman"/>
          <w:sz w:val="24"/>
        </w:rPr>
        <w:t>material</w:t>
      </w:r>
      <w:r>
        <w:rPr>
          <w:rFonts w:ascii="Times New Roman" w:eastAsia="Times New Roman" w:hAnsi="Times New Roman" w:cs="Times New Roman" w:hint="eastAsia"/>
          <w:sz w:val="24"/>
        </w:rPr>
        <w:t xml:space="preserve"> for bone ash. </w:t>
      </w:r>
      <w:r w:rsidR="00B734D3">
        <w:rPr>
          <w:rFonts w:ascii="Times New Roman" w:eastAsia="Times New Roman" w:hAnsi="Times New Roman" w:cs="Times New Roman" w:hint="eastAsia"/>
          <w:sz w:val="24"/>
        </w:rPr>
        <w:t>Since ox hoof is hard to access, we chose cut-up co</w:t>
      </w:r>
      <w:r w:rsidR="00B734D3">
        <w:rPr>
          <w:rFonts w:ascii="Times New Roman" w:eastAsia="Times New Roman" w:hAnsi="Times New Roman" w:cs="Times New Roman"/>
          <w:sz w:val="24"/>
        </w:rPr>
        <w:t>w’</w:t>
      </w:r>
      <w:r w:rsidR="00B734D3">
        <w:rPr>
          <w:rFonts w:ascii="Times New Roman" w:eastAsia="Times New Roman" w:hAnsi="Times New Roman" w:cs="Times New Roman" w:hint="eastAsia"/>
          <w:sz w:val="24"/>
        </w:rPr>
        <w:t>s hoof bone and calf</w:t>
      </w:r>
      <w:r w:rsidR="00B734D3">
        <w:rPr>
          <w:rFonts w:ascii="Times New Roman" w:eastAsia="Times New Roman" w:hAnsi="Times New Roman" w:cs="Times New Roman"/>
          <w:sz w:val="24"/>
        </w:rPr>
        <w:t>’</w:t>
      </w:r>
      <w:r w:rsidR="00B734D3">
        <w:rPr>
          <w:rFonts w:ascii="Times New Roman" w:eastAsia="Times New Roman" w:hAnsi="Times New Roman" w:cs="Times New Roman" w:hint="eastAsia"/>
          <w:sz w:val="24"/>
        </w:rPr>
        <w:t xml:space="preserve">s leg bone in our </w:t>
      </w:r>
      <w:r w:rsidR="00B734D3">
        <w:rPr>
          <w:rFonts w:ascii="Times New Roman" w:eastAsia="Times New Roman" w:hAnsi="Times New Roman" w:cs="Times New Roman"/>
          <w:sz w:val="24"/>
        </w:rPr>
        <w:t>experiment</w:t>
      </w:r>
      <w:r w:rsidR="00B734D3">
        <w:rPr>
          <w:rFonts w:ascii="Times New Roman" w:eastAsia="Times New Roman" w:hAnsi="Times New Roman" w:cs="Times New Roman" w:hint="eastAsia"/>
          <w:sz w:val="24"/>
        </w:rPr>
        <w:t>.</w:t>
      </w:r>
      <w:r w:rsidR="00B734D3">
        <w:rPr>
          <w:rStyle w:val="aa"/>
          <w:rFonts w:ascii="Times New Roman" w:eastAsia="Times New Roman" w:hAnsi="Times New Roman" w:cs="Times New Roman"/>
          <w:sz w:val="24"/>
        </w:rPr>
        <w:footnoteReference w:id="6"/>
      </w:r>
      <w:r w:rsidR="00B734D3">
        <w:rPr>
          <w:rFonts w:ascii="Times New Roman" w:eastAsia="Times New Roman" w:hAnsi="Times New Roman" w:cs="Times New Roman" w:hint="eastAsia"/>
          <w:sz w:val="24"/>
        </w:rPr>
        <w:t xml:space="preserve"> The result </w:t>
      </w:r>
      <w:proofErr w:type="gramStart"/>
      <w:r>
        <w:rPr>
          <w:rFonts w:ascii="Times New Roman" w:eastAsia="Times New Roman" w:hAnsi="Times New Roman" w:cs="Times New Roman" w:hint="eastAsia"/>
          <w:sz w:val="24"/>
        </w:rPr>
        <w:t>By</w:t>
      </w:r>
      <w:proofErr w:type="gramEnd"/>
      <w:r>
        <w:rPr>
          <w:rFonts w:ascii="Times New Roman" w:eastAsia="Times New Roman" w:hAnsi="Times New Roman" w:cs="Times New Roman" w:hint="eastAsia"/>
          <w:sz w:val="24"/>
        </w:rPr>
        <w:t xml:space="preserve"> comparing the bone of ox hoof and the leg bone, we found that the ox hoof bone is much denser and harder than the leg bone, so we consider ox hoof to be a better source of bone ash (fig. 2</w:t>
      </w:r>
      <w:r w:rsidR="001F24FA">
        <w:rPr>
          <w:rFonts w:ascii="Times New Roman" w:eastAsia="Times New Roman" w:hAnsi="Times New Roman" w:cs="Times New Roman" w:hint="eastAsia"/>
          <w:sz w:val="24"/>
        </w:rPr>
        <w:t xml:space="preserve"> and fig. 3</w:t>
      </w:r>
      <w:r>
        <w:rPr>
          <w:rFonts w:ascii="Times New Roman" w:eastAsia="Times New Roman" w:hAnsi="Times New Roman" w:cs="Times New Roman" w:hint="eastAsia"/>
          <w:sz w:val="24"/>
        </w:rPr>
        <w:t>).</w:t>
      </w:r>
    </w:p>
    <w:p w14:paraId="4FFEF727" w14:textId="78B9B50F" w:rsidR="005F18D3" w:rsidRDefault="00BA2A3A" w:rsidP="005C2535">
      <w:pPr>
        <w:pStyle w:val="Normal1"/>
        <w:spacing w:line="480" w:lineRule="auto"/>
        <w:ind w:firstLine="720"/>
        <w:rPr>
          <w:rFonts w:ascii="Times New Roman" w:eastAsia="Times New Roman" w:hAnsi="Times New Roman" w:cs="Times New Roman"/>
          <w:sz w:val="24"/>
        </w:rPr>
      </w:pPr>
      <w:r>
        <w:rPr>
          <w:rFonts w:ascii="Times New Roman" w:eastAsia="Times New Roman" w:hAnsi="Times New Roman" w:cs="Times New Roman" w:hint="eastAsia"/>
          <w:sz w:val="24"/>
        </w:rPr>
        <w:t xml:space="preserve">The calcination process is not recorded in detail in the manuscript. On p067v, the author-practitioner did not give any information about the temperature and the time needed for </w:t>
      </w:r>
      <w:proofErr w:type="spellStart"/>
      <w:r>
        <w:rPr>
          <w:rFonts w:ascii="Times New Roman" w:eastAsia="Times New Roman" w:hAnsi="Times New Roman" w:cs="Times New Roman" w:hint="eastAsia"/>
          <w:sz w:val="24"/>
        </w:rPr>
        <w:t>calicination</w:t>
      </w:r>
      <w:proofErr w:type="spellEnd"/>
      <w:r>
        <w:rPr>
          <w:rFonts w:ascii="Times New Roman" w:eastAsia="Times New Roman" w:hAnsi="Times New Roman" w:cs="Times New Roman" w:hint="eastAsia"/>
          <w:sz w:val="24"/>
        </w:rPr>
        <w:t xml:space="preserve">. Other </w:t>
      </w:r>
      <w:r w:rsidR="00CD2C5F">
        <w:rPr>
          <w:rFonts w:ascii="Times New Roman" w:eastAsia="Times New Roman" w:hAnsi="Times New Roman" w:cs="Times New Roman" w:hint="eastAsia"/>
          <w:sz w:val="24"/>
        </w:rPr>
        <w:t>recipes from the same period were also very brief about the process</w:t>
      </w:r>
      <w:r w:rsidR="00CD2C5F">
        <w:rPr>
          <w:rFonts w:ascii="Mongolian Baiti" w:eastAsia="Times New Roman" w:hAnsi="Mongolian Baiti" w:cs="Mongolian Baiti" w:hint="eastAsia"/>
          <w:sz w:val="24"/>
        </w:rPr>
        <w:t xml:space="preserve">. For example, </w:t>
      </w:r>
      <w:proofErr w:type="spellStart"/>
      <w:r w:rsidR="006914DB">
        <w:rPr>
          <w:rFonts w:ascii="Times New Roman" w:eastAsia="Times New Roman" w:hAnsi="Times New Roman" w:cs="Times New Roman" w:hint="eastAsia"/>
          <w:sz w:val="24"/>
        </w:rPr>
        <w:t>Cennini</w:t>
      </w:r>
      <w:proofErr w:type="spellEnd"/>
      <w:r w:rsidR="006914DB">
        <w:rPr>
          <w:rFonts w:ascii="Times New Roman" w:eastAsia="Times New Roman" w:hAnsi="Times New Roman" w:cs="Times New Roman" w:hint="eastAsia"/>
          <w:sz w:val="24"/>
        </w:rPr>
        <w:t xml:space="preserve"> </w:t>
      </w:r>
      <w:r w:rsidR="006914DB">
        <w:rPr>
          <w:rFonts w:ascii="Times New Roman" w:eastAsia="Times New Roman" w:hAnsi="Times New Roman" w:cs="Times New Roman"/>
          <w:sz w:val="24"/>
        </w:rPr>
        <w:t>describe</w:t>
      </w:r>
      <w:r w:rsidR="006914DB">
        <w:rPr>
          <w:rFonts w:ascii="Times New Roman" w:eastAsia="Times New Roman" w:hAnsi="Times New Roman" w:cs="Times New Roman" w:hint="eastAsia"/>
          <w:sz w:val="24"/>
        </w:rPr>
        <w:t xml:space="preserve">d </w:t>
      </w:r>
      <w:r w:rsidR="00CD2C5F">
        <w:rPr>
          <w:rFonts w:ascii="Times New Roman" w:eastAsia="Times New Roman" w:hAnsi="Times New Roman" w:cs="Times New Roman" w:hint="eastAsia"/>
          <w:sz w:val="24"/>
        </w:rPr>
        <w:t>the production of bone ash as</w:t>
      </w:r>
      <w:r w:rsidR="006914DB">
        <w:rPr>
          <w:rFonts w:ascii="Times New Roman" w:eastAsia="Times New Roman" w:hAnsi="Times New Roman" w:cs="Times New Roman" w:hint="eastAsia"/>
          <w:sz w:val="24"/>
        </w:rPr>
        <w:t xml:space="preserve"> </w:t>
      </w:r>
      <w:r w:rsidR="006914DB">
        <w:rPr>
          <w:rFonts w:ascii="Times New Roman" w:eastAsia="Times New Roman" w:hAnsi="Times New Roman" w:cs="Times New Roman"/>
          <w:sz w:val="24"/>
        </w:rPr>
        <w:t>“</w:t>
      </w:r>
      <w:r w:rsidR="006914DB" w:rsidRPr="0071353F">
        <w:rPr>
          <w:rFonts w:ascii="Times New Roman" w:eastAsia="Times New Roman" w:hAnsi="Times New Roman" w:cs="Times New Roman"/>
          <w:sz w:val="24"/>
        </w:rPr>
        <w:t>put them into the fire; and when you see that they have turned whiter than ashes</w:t>
      </w:r>
      <w:r w:rsidR="006914DB">
        <w:rPr>
          <w:rFonts w:ascii="Times New Roman" w:eastAsia="Times New Roman" w:hAnsi="Times New Roman" w:cs="Times New Roman" w:hint="eastAsia"/>
          <w:sz w:val="24"/>
        </w:rPr>
        <w:t xml:space="preserve">, </w:t>
      </w:r>
      <w:r w:rsidR="006914DB" w:rsidRPr="0071353F">
        <w:rPr>
          <w:rFonts w:ascii="Times New Roman" w:eastAsia="Times New Roman" w:hAnsi="Times New Roman" w:cs="Times New Roman"/>
          <w:sz w:val="24"/>
        </w:rPr>
        <w:t xml:space="preserve">draw them out, and grind them well on the </w:t>
      </w:r>
      <w:r w:rsidR="006914DB">
        <w:rPr>
          <w:rFonts w:ascii="Times New Roman" w:eastAsia="Times New Roman" w:hAnsi="Times New Roman" w:cs="Times New Roman"/>
          <w:sz w:val="24"/>
        </w:rPr>
        <w:t>porphyry</w:t>
      </w:r>
      <w:r w:rsidR="006914DB">
        <w:rPr>
          <w:rFonts w:ascii="Times New Roman" w:eastAsia="Times New Roman" w:hAnsi="Times New Roman" w:cs="Times New Roman" w:hint="eastAsia"/>
          <w:sz w:val="24"/>
        </w:rPr>
        <w:t>.</w:t>
      </w:r>
      <w:r w:rsidR="006914DB">
        <w:rPr>
          <w:rFonts w:ascii="Times New Roman" w:eastAsia="Times New Roman" w:hAnsi="Times New Roman" w:cs="Times New Roman"/>
          <w:sz w:val="24"/>
        </w:rPr>
        <w:t>”</w:t>
      </w:r>
      <w:r w:rsidR="006914DB" w:rsidRPr="0071353F">
        <w:rPr>
          <w:rStyle w:val="aa"/>
          <w:rFonts w:ascii="Times New Roman" w:eastAsia="Times New Roman" w:hAnsi="Times New Roman" w:cs="Times New Roman"/>
          <w:sz w:val="24"/>
        </w:rPr>
        <w:t xml:space="preserve"> </w:t>
      </w:r>
      <w:r w:rsidR="006914DB">
        <w:rPr>
          <w:rStyle w:val="aa"/>
          <w:rFonts w:ascii="Times New Roman" w:eastAsia="Times New Roman" w:hAnsi="Times New Roman" w:cs="Times New Roman"/>
          <w:sz w:val="24"/>
        </w:rPr>
        <w:footnoteReference w:id="7"/>
      </w:r>
      <w:r w:rsidR="006914DB">
        <w:rPr>
          <w:rFonts w:ascii="Times New Roman" w:eastAsia="Times New Roman" w:hAnsi="Times New Roman" w:cs="Times New Roman" w:hint="eastAsia"/>
          <w:sz w:val="24"/>
        </w:rPr>
        <w:t xml:space="preserve"> </w:t>
      </w:r>
      <w:proofErr w:type="spellStart"/>
      <w:r w:rsidR="006914DB">
        <w:rPr>
          <w:rFonts w:ascii="Times New Roman" w:eastAsia="Times New Roman" w:hAnsi="Times New Roman" w:cs="Times New Roman" w:hint="eastAsia"/>
          <w:sz w:val="24"/>
        </w:rPr>
        <w:t>Biringuccio</w:t>
      </w:r>
      <w:proofErr w:type="spellEnd"/>
      <w:r w:rsidR="006914DB">
        <w:rPr>
          <w:rFonts w:ascii="Times New Roman" w:eastAsia="Times New Roman" w:hAnsi="Times New Roman" w:cs="Times New Roman" w:hint="eastAsia"/>
          <w:sz w:val="24"/>
        </w:rPr>
        <w:t xml:space="preserve"> mentioned using </w:t>
      </w:r>
      <w:r w:rsidR="006914DB">
        <w:rPr>
          <w:rFonts w:ascii="Times New Roman" w:eastAsia="Times New Roman" w:hAnsi="Times New Roman" w:cs="Times New Roman"/>
          <w:sz w:val="24"/>
        </w:rPr>
        <w:t xml:space="preserve">a </w:t>
      </w:r>
      <w:r w:rsidR="006914DB">
        <w:rPr>
          <w:rFonts w:ascii="Times New Roman" w:eastAsia="Times New Roman" w:hAnsi="Times New Roman" w:cs="Times New Roman" w:hint="eastAsia"/>
          <w:sz w:val="24"/>
        </w:rPr>
        <w:t xml:space="preserve">furnace to </w:t>
      </w:r>
      <w:proofErr w:type="spellStart"/>
      <w:r w:rsidR="006914DB">
        <w:rPr>
          <w:rFonts w:ascii="Times New Roman" w:eastAsia="Times New Roman" w:hAnsi="Times New Roman" w:cs="Times New Roman" w:hint="eastAsia"/>
          <w:sz w:val="24"/>
        </w:rPr>
        <w:t>calcine</w:t>
      </w:r>
      <w:proofErr w:type="spellEnd"/>
      <w:r w:rsidR="006914DB">
        <w:rPr>
          <w:rFonts w:ascii="Times New Roman" w:eastAsia="Times New Roman" w:hAnsi="Times New Roman" w:cs="Times New Roman" w:hint="eastAsia"/>
          <w:sz w:val="24"/>
        </w:rPr>
        <w:t xml:space="preserve"> the bone and then pound and sift the bone</w:t>
      </w:r>
      <w:r w:rsidR="00CD2C5F">
        <w:rPr>
          <w:rFonts w:ascii="Times New Roman" w:eastAsia="Times New Roman" w:hAnsi="Times New Roman" w:cs="Times New Roman" w:hint="eastAsia"/>
          <w:sz w:val="24"/>
        </w:rPr>
        <w:t xml:space="preserve"> ash, but he did not provide any information about time or temperature.</w:t>
      </w:r>
      <w:r w:rsidR="00EC280E">
        <w:rPr>
          <w:rFonts w:ascii="Times New Roman" w:eastAsia="Times New Roman" w:hAnsi="Times New Roman" w:cs="Times New Roman" w:hint="eastAsia"/>
          <w:sz w:val="24"/>
        </w:rPr>
        <w:t xml:space="preserve"> The absence or the simplicity of </w:t>
      </w:r>
      <w:r w:rsidR="00A73D62">
        <w:rPr>
          <w:rFonts w:ascii="Times New Roman" w:eastAsia="Times New Roman" w:hAnsi="Times New Roman" w:cs="Times New Roman"/>
          <w:sz w:val="24"/>
        </w:rPr>
        <w:t xml:space="preserve">description of the </w:t>
      </w:r>
      <w:r w:rsidR="00EC280E">
        <w:rPr>
          <w:rFonts w:ascii="Times New Roman" w:eastAsia="Times New Roman" w:hAnsi="Times New Roman" w:cs="Times New Roman" w:hint="eastAsia"/>
          <w:sz w:val="24"/>
        </w:rPr>
        <w:t xml:space="preserve">calcination process may suggest </w:t>
      </w:r>
      <w:r w:rsidR="00EC280E">
        <w:rPr>
          <w:rFonts w:ascii="Times New Roman" w:eastAsia="Times New Roman" w:hAnsi="Times New Roman" w:cs="Times New Roman"/>
          <w:sz w:val="24"/>
        </w:rPr>
        <w:t>that</w:t>
      </w:r>
      <w:r w:rsidR="00EC280E">
        <w:rPr>
          <w:rFonts w:ascii="Times New Roman" w:eastAsia="Times New Roman" w:hAnsi="Times New Roman" w:cs="Times New Roman" w:hint="eastAsia"/>
          <w:sz w:val="24"/>
        </w:rPr>
        <w:t xml:space="preserve"> the knowledge of calcination was a common in the sixteenth century, and </w:t>
      </w:r>
      <w:r w:rsidR="00EC280E">
        <w:rPr>
          <w:rFonts w:ascii="Times New Roman" w:eastAsia="Times New Roman" w:hAnsi="Times New Roman" w:cs="Times New Roman"/>
          <w:sz w:val="24"/>
        </w:rPr>
        <w:t>this</w:t>
      </w:r>
      <w:r w:rsidR="00EC280E">
        <w:rPr>
          <w:rFonts w:ascii="Times New Roman" w:eastAsia="Times New Roman" w:hAnsi="Times New Roman" w:cs="Times New Roman" w:hint="eastAsia"/>
          <w:sz w:val="24"/>
        </w:rPr>
        <w:t xml:space="preserve"> common knowledge even lasted until the seventeenth century. For example, </w:t>
      </w:r>
      <w:proofErr w:type="spellStart"/>
      <w:r w:rsidR="00EC280E">
        <w:rPr>
          <w:rFonts w:ascii="Times New Roman" w:eastAsia="Times New Roman" w:hAnsi="Times New Roman" w:cs="Times New Roman" w:hint="eastAsia"/>
          <w:sz w:val="24"/>
        </w:rPr>
        <w:t>Moyse</w:t>
      </w:r>
      <w:proofErr w:type="spellEnd"/>
      <w:r w:rsidR="00EC280E">
        <w:rPr>
          <w:rFonts w:ascii="Times New Roman" w:eastAsia="Times New Roman" w:hAnsi="Times New Roman" w:cs="Times New Roman" w:hint="eastAsia"/>
          <w:sz w:val="24"/>
        </w:rPr>
        <w:t xml:space="preserve"> </w:t>
      </w:r>
      <w:proofErr w:type="spellStart"/>
      <w:r w:rsidR="00EC280E">
        <w:rPr>
          <w:rFonts w:ascii="Times New Roman" w:eastAsia="Times New Roman" w:hAnsi="Times New Roman" w:cs="Times New Roman" w:hint="eastAsia"/>
          <w:sz w:val="24"/>
        </w:rPr>
        <w:t>Charas</w:t>
      </w:r>
      <w:proofErr w:type="spellEnd"/>
      <w:r w:rsidR="00EC280E">
        <w:rPr>
          <w:rFonts w:ascii="Times New Roman" w:eastAsia="Times New Roman" w:hAnsi="Times New Roman" w:cs="Times New Roman" w:hint="eastAsia"/>
          <w:sz w:val="24"/>
        </w:rPr>
        <w:t xml:space="preserve">, a seventeenth-century author, used </w:t>
      </w:r>
      <w:r w:rsidR="00EC280E">
        <w:rPr>
          <w:rFonts w:ascii="Times New Roman" w:eastAsia="Times New Roman" w:hAnsi="Times New Roman" w:cs="Times New Roman"/>
          <w:sz w:val="24"/>
        </w:rPr>
        <w:t>“</w:t>
      </w:r>
      <w:r w:rsidR="00EC280E">
        <w:rPr>
          <w:rFonts w:ascii="Times New Roman" w:eastAsia="Times New Roman" w:hAnsi="Times New Roman" w:cs="Times New Roman" w:hint="eastAsia"/>
          <w:sz w:val="24"/>
        </w:rPr>
        <w:t>ordinary</w:t>
      </w:r>
      <w:r w:rsidR="00EC280E">
        <w:rPr>
          <w:rFonts w:ascii="Times New Roman" w:eastAsia="Times New Roman" w:hAnsi="Times New Roman" w:cs="Times New Roman"/>
          <w:sz w:val="24"/>
        </w:rPr>
        <w:t>”</w:t>
      </w:r>
      <w:r w:rsidR="00EC280E">
        <w:rPr>
          <w:rFonts w:ascii="Times New Roman" w:eastAsia="Times New Roman" w:hAnsi="Times New Roman" w:cs="Times New Roman" w:hint="eastAsia"/>
          <w:sz w:val="24"/>
        </w:rPr>
        <w:t xml:space="preserve"> to describe the fire for calcination.</w:t>
      </w:r>
      <w:r w:rsidR="00EC280E">
        <w:rPr>
          <w:rStyle w:val="aa"/>
          <w:rFonts w:ascii="Times New Roman" w:eastAsia="Times New Roman" w:hAnsi="Times New Roman" w:cs="Times New Roman"/>
          <w:sz w:val="24"/>
        </w:rPr>
        <w:footnoteReference w:id="8"/>
      </w:r>
      <w:r w:rsidR="00EC280E">
        <w:rPr>
          <w:rFonts w:ascii="Times New Roman" w:eastAsia="Times New Roman" w:hAnsi="Times New Roman" w:cs="Times New Roman" w:hint="eastAsia"/>
          <w:sz w:val="24"/>
        </w:rPr>
        <w:t xml:space="preserve"> </w:t>
      </w:r>
      <w:r w:rsidR="005F18D3">
        <w:rPr>
          <w:rFonts w:ascii="Times New Roman" w:eastAsia="Times New Roman" w:hAnsi="Times New Roman" w:cs="Times New Roman" w:hint="eastAsia"/>
          <w:sz w:val="24"/>
        </w:rPr>
        <w:t xml:space="preserve">The wide usage of bone ash in other kinds of craft and medicine further </w:t>
      </w:r>
      <w:r w:rsidR="00A73D62">
        <w:rPr>
          <w:rFonts w:ascii="Times New Roman" w:eastAsia="Times New Roman" w:hAnsi="Times New Roman" w:cs="Times New Roman"/>
          <w:sz w:val="24"/>
        </w:rPr>
        <w:t>supports</w:t>
      </w:r>
      <w:r w:rsidR="00A73D62">
        <w:rPr>
          <w:rFonts w:ascii="Times New Roman" w:eastAsia="Times New Roman" w:hAnsi="Times New Roman" w:cs="Times New Roman" w:hint="eastAsia"/>
          <w:sz w:val="24"/>
        </w:rPr>
        <w:t xml:space="preserve"> </w:t>
      </w:r>
      <w:r w:rsidR="005F18D3">
        <w:rPr>
          <w:rFonts w:ascii="Times New Roman" w:eastAsia="Times New Roman" w:hAnsi="Times New Roman" w:cs="Times New Roman" w:hint="eastAsia"/>
          <w:sz w:val="24"/>
        </w:rPr>
        <w:t xml:space="preserve">our assumption that calcination belonged to common knowledge. </w:t>
      </w:r>
      <w:proofErr w:type="spellStart"/>
      <w:r w:rsidR="005F18D3">
        <w:rPr>
          <w:rFonts w:ascii="Times New Roman" w:eastAsia="Times New Roman" w:hAnsi="Times New Roman" w:cs="Times New Roman" w:hint="eastAsia"/>
          <w:sz w:val="24"/>
        </w:rPr>
        <w:t>Cennini</w:t>
      </w:r>
      <w:proofErr w:type="spellEnd"/>
      <w:r w:rsidR="005F18D3">
        <w:rPr>
          <w:rFonts w:ascii="Times New Roman" w:eastAsia="Times New Roman" w:hAnsi="Times New Roman" w:cs="Times New Roman" w:hint="eastAsia"/>
          <w:sz w:val="24"/>
        </w:rPr>
        <w:t xml:space="preserve"> mentioned using burnt and </w:t>
      </w:r>
      <w:r w:rsidR="005F18D3">
        <w:rPr>
          <w:rFonts w:ascii="Times New Roman" w:eastAsia="Times New Roman" w:hAnsi="Times New Roman" w:cs="Times New Roman"/>
          <w:sz w:val="24"/>
        </w:rPr>
        <w:t>pulverized</w:t>
      </w:r>
      <w:r w:rsidR="005F18D3">
        <w:rPr>
          <w:rFonts w:ascii="Times New Roman" w:eastAsia="Times New Roman" w:hAnsi="Times New Roman" w:cs="Times New Roman" w:hint="eastAsia"/>
          <w:sz w:val="24"/>
        </w:rPr>
        <w:t xml:space="preserve"> bone ash for treating the panels.</w:t>
      </w:r>
      <w:r w:rsidR="005F18D3">
        <w:rPr>
          <w:rStyle w:val="aa"/>
          <w:rFonts w:ascii="Times New Roman" w:eastAsia="Times New Roman" w:hAnsi="Times New Roman" w:cs="Times New Roman"/>
          <w:sz w:val="24"/>
        </w:rPr>
        <w:footnoteReference w:id="9"/>
      </w:r>
      <w:r w:rsidR="005F18D3">
        <w:rPr>
          <w:rFonts w:ascii="Times New Roman" w:eastAsia="Times New Roman" w:hAnsi="Times New Roman" w:cs="Times New Roman" w:hint="eastAsia"/>
          <w:sz w:val="24"/>
        </w:rPr>
        <w:t xml:space="preserve"> </w:t>
      </w:r>
      <w:proofErr w:type="spellStart"/>
      <w:r w:rsidR="005F18D3">
        <w:rPr>
          <w:rFonts w:ascii="Times New Roman" w:eastAsia="Times New Roman" w:hAnsi="Times New Roman" w:cs="Times New Roman" w:hint="eastAsia"/>
          <w:sz w:val="24"/>
        </w:rPr>
        <w:t>Biringuccio</w:t>
      </w:r>
      <w:proofErr w:type="spellEnd"/>
      <w:r w:rsidR="005F18D3">
        <w:rPr>
          <w:rFonts w:ascii="Times New Roman" w:eastAsia="Times New Roman" w:hAnsi="Times New Roman" w:cs="Times New Roman" w:hint="eastAsia"/>
          <w:sz w:val="24"/>
        </w:rPr>
        <w:t xml:space="preserve"> mentioned using bone ash to made </w:t>
      </w:r>
      <w:proofErr w:type="spellStart"/>
      <w:r w:rsidR="005F18D3">
        <w:rPr>
          <w:rFonts w:ascii="Times New Roman" w:eastAsia="Times New Roman" w:hAnsi="Times New Roman" w:cs="Times New Roman" w:hint="eastAsia"/>
          <w:sz w:val="24"/>
        </w:rPr>
        <w:t>cupels</w:t>
      </w:r>
      <w:proofErr w:type="spellEnd"/>
      <w:r w:rsidR="005F18D3">
        <w:rPr>
          <w:rFonts w:ascii="Times New Roman" w:eastAsia="Times New Roman" w:hAnsi="Times New Roman" w:cs="Times New Roman" w:hint="eastAsia"/>
          <w:sz w:val="24"/>
        </w:rPr>
        <w:t>--</w:t>
      </w:r>
      <w:r w:rsidR="005F18D3">
        <w:rPr>
          <w:rFonts w:ascii="Times New Roman" w:eastAsia="Times New Roman" w:hAnsi="Times New Roman" w:cs="Times New Roman"/>
          <w:sz w:val="24"/>
        </w:rPr>
        <w:t>little</w:t>
      </w:r>
      <w:r w:rsidR="005F18D3">
        <w:rPr>
          <w:rFonts w:ascii="Times New Roman" w:eastAsia="Times New Roman" w:hAnsi="Times New Roman" w:cs="Times New Roman" w:hint="eastAsia"/>
          <w:sz w:val="24"/>
        </w:rPr>
        <w:t xml:space="preserve"> vessels ready to receive melted metal in order to refine the metal in smelting.</w:t>
      </w:r>
      <w:r w:rsidR="005F18D3">
        <w:rPr>
          <w:rFonts w:ascii="Times New Roman" w:eastAsia="Times New Roman" w:hAnsi="Times New Roman" w:cs="Times New Roman"/>
          <w:sz w:val="24"/>
          <w:vertAlign w:val="superscript"/>
        </w:rPr>
        <w:footnoteReference w:id="10"/>
      </w:r>
      <w:r w:rsidR="005F18D3">
        <w:rPr>
          <w:rFonts w:ascii="Times New Roman" w:eastAsia="Times New Roman" w:hAnsi="Times New Roman" w:cs="Times New Roman"/>
          <w:sz w:val="24"/>
        </w:rPr>
        <w:t xml:space="preserve"> </w:t>
      </w:r>
      <w:r w:rsidR="005F18D3">
        <w:rPr>
          <w:rFonts w:ascii="Times New Roman" w:eastAsia="Times New Roman" w:hAnsi="Times New Roman" w:cs="Times New Roman" w:hint="eastAsia"/>
          <w:sz w:val="24"/>
        </w:rPr>
        <w:t xml:space="preserve"> In a seventeenth-century medicine book, the </w:t>
      </w:r>
      <w:r w:rsidR="005F18D3">
        <w:rPr>
          <w:rFonts w:ascii="Times New Roman" w:eastAsia="Times New Roman" w:hAnsi="Times New Roman" w:cs="Times New Roman"/>
          <w:sz w:val="24"/>
        </w:rPr>
        <w:t>author</w:t>
      </w:r>
      <w:r w:rsidR="005F18D3">
        <w:rPr>
          <w:rFonts w:ascii="Times New Roman" w:eastAsia="Times New Roman" w:hAnsi="Times New Roman" w:cs="Times New Roman" w:hint="eastAsia"/>
          <w:sz w:val="24"/>
        </w:rPr>
        <w:t xml:space="preserve"> recorded a recipe of a styptic </w:t>
      </w:r>
      <w:proofErr w:type="gramStart"/>
      <w:r w:rsidR="005F18D3">
        <w:rPr>
          <w:rFonts w:ascii="Times New Roman" w:eastAsia="Times New Roman" w:hAnsi="Times New Roman" w:cs="Times New Roman" w:hint="eastAsia"/>
          <w:sz w:val="24"/>
        </w:rPr>
        <w:t>ointment</w:t>
      </w:r>
      <w:r w:rsidR="005F18D3">
        <w:rPr>
          <w:rFonts w:ascii="Times New Roman" w:eastAsia="Times New Roman" w:hAnsi="Times New Roman" w:cs="Times New Roman"/>
          <w:sz w:val="24"/>
        </w:rPr>
        <w:t xml:space="preserve"> which</w:t>
      </w:r>
      <w:proofErr w:type="gramEnd"/>
      <w:r w:rsidR="005F18D3">
        <w:rPr>
          <w:rFonts w:ascii="Times New Roman" w:eastAsia="Times New Roman" w:hAnsi="Times New Roman" w:cs="Times New Roman"/>
          <w:sz w:val="24"/>
        </w:rPr>
        <w:t xml:space="preserve"> include</w:t>
      </w:r>
      <w:r w:rsidR="005F18D3">
        <w:rPr>
          <w:rFonts w:ascii="Times New Roman" w:eastAsia="Times New Roman" w:hAnsi="Times New Roman" w:cs="Times New Roman" w:hint="eastAsia"/>
          <w:sz w:val="24"/>
        </w:rPr>
        <w:t xml:space="preserve"> </w:t>
      </w:r>
      <w:proofErr w:type="spellStart"/>
      <w:r w:rsidR="005F18D3">
        <w:rPr>
          <w:rFonts w:ascii="Times New Roman" w:eastAsia="Times New Roman" w:hAnsi="Times New Roman" w:cs="Times New Roman"/>
          <w:sz w:val="24"/>
        </w:rPr>
        <w:t>calcined</w:t>
      </w:r>
      <w:proofErr w:type="spellEnd"/>
      <w:r w:rsidR="005F18D3">
        <w:rPr>
          <w:rFonts w:ascii="Times New Roman" w:eastAsia="Times New Roman" w:hAnsi="Times New Roman" w:cs="Times New Roman" w:hint="eastAsia"/>
          <w:sz w:val="24"/>
        </w:rPr>
        <w:t xml:space="preserve"> bone ash </w:t>
      </w:r>
      <w:r w:rsidR="005F18D3">
        <w:rPr>
          <w:rFonts w:ascii="Times New Roman" w:eastAsia="Times New Roman" w:hAnsi="Times New Roman" w:cs="Times New Roman"/>
          <w:sz w:val="24"/>
        </w:rPr>
        <w:t>as</w:t>
      </w:r>
      <w:r w:rsidR="005F18D3">
        <w:rPr>
          <w:rFonts w:ascii="Times New Roman" w:eastAsia="Times New Roman" w:hAnsi="Times New Roman" w:cs="Times New Roman" w:hint="eastAsia"/>
          <w:sz w:val="24"/>
        </w:rPr>
        <w:t xml:space="preserve"> one of the ingredients.</w:t>
      </w:r>
      <w:r w:rsidR="005F18D3">
        <w:rPr>
          <w:rStyle w:val="aa"/>
          <w:rFonts w:ascii="Times New Roman" w:eastAsia="Times New Roman" w:hAnsi="Times New Roman" w:cs="Times New Roman"/>
          <w:sz w:val="24"/>
        </w:rPr>
        <w:footnoteReference w:id="11"/>
      </w:r>
      <w:r w:rsidR="005F18D3">
        <w:rPr>
          <w:rFonts w:ascii="Times New Roman" w:eastAsia="Times New Roman" w:hAnsi="Times New Roman" w:cs="Times New Roman" w:hint="eastAsia"/>
          <w:sz w:val="24"/>
        </w:rPr>
        <w:t xml:space="preserve"> </w:t>
      </w:r>
    </w:p>
    <w:p w14:paraId="36C4C4CF" w14:textId="5C30F73F" w:rsidR="005B5993" w:rsidRDefault="005F18D3"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We referred to the production process of bone ash in bone china industry for our modern reconstruction. The main component of </w:t>
      </w:r>
      <w:r>
        <w:rPr>
          <w:rFonts w:ascii="Times New Roman" w:eastAsia="Times New Roman" w:hAnsi="Times New Roman" w:cs="Times New Roman"/>
          <w:sz w:val="24"/>
        </w:rPr>
        <w:t>b</w:t>
      </w:r>
      <w:r w:rsidRPr="005F18D3">
        <w:rPr>
          <w:rFonts w:ascii="Times New Roman" w:eastAsia="Times New Roman" w:hAnsi="Times New Roman" w:cs="Times New Roman"/>
          <w:sz w:val="24"/>
        </w:rPr>
        <w:t>one ash is Tri</w:t>
      </w:r>
      <w:r w:rsidR="001F24FA">
        <w:rPr>
          <w:rFonts w:ascii="Times New Roman" w:eastAsia="Times New Roman" w:hAnsi="Times New Roman" w:cs="Times New Roman" w:hint="eastAsia"/>
          <w:sz w:val="24"/>
        </w:rPr>
        <w:t>-</w:t>
      </w:r>
      <w:r w:rsidRPr="005F18D3">
        <w:rPr>
          <w:rFonts w:ascii="Times New Roman" w:eastAsia="Times New Roman" w:hAnsi="Times New Roman" w:cs="Times New Roman"/>
          <w:sz w:val="24"/>
        </w:rPr>
        <w:t xml:space="preserve">Calcium Phosphate in the form of Hydroxyapatite </w:t>
      </w:r>
      <w:proofErr w:type="gramStart"/>
      <w:r w:rsidRPr="005F18D3">
        <w:rPr>
          <w:rFonts w:ascii="Times New Roman" w:eastAsia="Times New Roman" w:hAnsi="Times New Roman" w:cs="Times New Roman"/>
          <w:sz w:val="24"/>
        </w:rPr>
        <w:t>Ca5(</w:t>
      </w:r>
      <w:proofErr w:type="gramEnd"/>
      <w:r w:rsidRPr="005F18D3">
        <w:rPr>
          <w:rFonts w:ascii="Times New Roman" w:eastAsia="Times New Roman" w:hAnsi="Times New Roman" w:cs="Times New Roman"/>
          <w:sz w:val="24"/>
        </w:rPr>
        <w:t>OH)(PO4)3.</w:t>
      </w:r>
      <w:r>
        <w:rPr>
          <w:rStyle w:val="aa"/>
          <w:rFonts w:ascii="Times New Roman" w:eastAsia="Times New Roman" w:hAnsi="Times New Roman" w:cs="Times New Roman"/>
          <w:sz w:val="24"/>
        </w:rPr>
        <w:footnoteReference w:id="12"/>
      </w:r>
      <w:r w:rsidR="00391A36" w:rsidRPr="00391A36">
        <w:rPr>
          <w:rFonts w:ascii="Times New Roman" w:eastAsia="Times New Roman" w:hAnsi="Times New Roman" w:cs="Times New Roman"/>
          <w:sz w:val="24"/>
        </w:rPr>
        <w:t xml:space="preserve"> </w:t>
      </w:r>
      <w:r>
        <w:rPr>
          <w:rFonts w:ascii="Times New Roman" w:eastAsia="Times New Roman" w:hAnsi="Times New Roman" w:cs="Times New Roman" w:hint="eastAsia"/>
          <w:sz w:val="24"/>
        </w:rPr>
        <w:t>B</w:t>
      </w:r>
      <w:r w:rsidR="00391A36" w:rsidRPr="00391A36">
        <w:rPr>
          <w:rFonts w:ascii="Times New Roman" w:eastAsia="Times New Roman" w:hAnsi="Times New Roman" w:cs="Times New Roman"/>
          <w:sz w:val="24"/>
        </w:rPr>
        <w:t xml:space="preserve">ones are </w:t>
      </w:r>
      <w:proofErr w:type="spellStart"/>
      <w:r w:rsidR="00391A36" w:rsidRPr="00391A36">
        <w:rPr>
          <w:rFonts w:ascii="Times New Roman" w:eastAsia="Times New Roman" w:hAnsi="Times New Roman" w:cs="Times New Roman"/>
          <w:sz w:val="24"/>
        </w:rPr>
        <w:t>calcined</w:t>
      </w:r>
      <w:proofErr w:type="spellEnd"/>
      <w:r w:rsidR="00391A36" w:rsidRPr="00391A36">
        <w:rPr>
          <w:rFonts w:ascii="Times New Roman" w:eastAsia="Times New Roman" w:hAnsi="Times New Roman" w:cs="Times New Roman"/>
          <w:sz w:val="24"/>
        </w:rPr>
        <w:t xml:space="preserve"> at up to 1250 °C to produce </w:t>
      </w:r>
      <w:r w:rsidR="007D1573">
        <w:rPr>
          <w:rFonts w:ascii="Times New Roman" w:eastAsia="Times New Roman" w:hAnsi="Times New Roman" w:cs="Times New Roman" w:hint="eastAsia"/>
          <w:sz w:val="24"/>
        </w:rPr>
        <w:t xml:space="preserve">commercial </w:t>
      </w:r>
      <w:r w:rsidR="00391A36" w:rsidRPr="00391A36">
        <w:rPr>
          <w:rFonts w:ascii="Times New Roman" w:eastAsia="Times New Roman" w:hAnsi="Times New Roman" w:cs="Times New Roman"/>
          <w:sz w:val="24"/>
        </w:rPr>
        <w:t>bone ash</w:t>
      </w:r>
      <w:r w:rsidR="007D1573">
        <w:rPr>
          <w:rFonts w:ascii="Times New Roman" w:eastAsia="Times New Roman" w:hAnsi="Times New Roman" w:cs="Times New Roman" w:hint="eastAsia"/>
          <w:sz w:val="24"/>
        </w:rPr>
        <w:t xml:space="preserve"> for bone china manufactory</w:t>
      </w:r>
      <w:r w:rsidR="00391A36" w:rsidRPr="00391A36">
        <w:rPr>
          <w:rFonts w:ascii="Times New Roman" w:eastAsia="Times New Roman" w:hAnsi="Times New Roman" w:cs="Times New Roman"/>
          <w:sz w:val="24"/>
        </w:rPr>
        <w:t>.</w:t>
      </w:r>
      <w:r w:rsidR="007D1573">
        <w:rPr>
          <w:rStyle w:val="aa"/>
          <w:rFonts w:ascii="Times New Roman" w:eastAsia="Times New Roman" w:hAnsi="Times New Roman" w:cs="Times New Roman"/>
          <w:sz w:val="24"/>
        </w:rPr>
        <w:footnoteReference w:id="13"/>
      </w:r>
      <w:r w:rsidR="007D1573">
        <w:rPr>
          <w:rFonts w:ascii="Times New Roman" w:eastAsia="Times New Roman" w:hAnsi="Times New Roman" w:cs="Times New Roman" w:hint="eastAsia"/>
          <w:sz w:val="24"/>
        </w:rPr>
        <w:t xml:space="preserve"> </w:t>
      </w:r>
      <w:r w:rsidR="005B5993">
        <w:rPr>
          <w:rFonts w:ascii="Times New Roman" w:eastAsia="Times New Roman" w:hAnsi="Times New Roman" w:cs="Times New Roman" w:hint="eastAsia"/>
          <w:sz w:val="24"/>
        </w:rPr>
        <w:t xml:space="preserve">According to </w:t>
      </w:r>
      <w:proofErr w:type="spellStart"/>
      <w:r w:rsidR="005B5993">
        <w:rPr>
          <w:rFonts w:ascii="Times New Roman" w:eastAsia="Times New Roman" w:hAnsi="Times New Roman" w:cs="Times New Roman" w:hint="eastAsia"/>
          <w:sz w:val="24"/>
        </w:rPr>
        <w:t>Galeano</w:t>
      </w:r>
      <w:proofErr w:type="spellEnd"/>
      <w:r w:rsidR="005B5993">
        <w:rPr>
          <w:rFonts w:ascii="Times New Roman" w:eastAsia="Times New Roman" w:hAnsi="Times New Roman" w:cs="Times New Roman" w:hint="eastAsia"/>
          <w:sz w:val="24"/>
        </w:rPr>
        <w:t xml:space="preserve"> and </w:t>
      </w:r>
      <w:proofErr w:type="spellStart"/>
      <w:r w:rsidR="005B5993">
        <w:rPr>
          <w:rFonts w:ascii="Times New Roman" w:eastAsia="Times New Roman" w:hAnsi="Times New Roman" w:cs="Times New Roman" w:hint="eastAsia"/>
          <w:sz w:val="24"/>
        </w:rPr>
        <w:t>Gracia</w:t>
      </w:r>
      <w:proofErr w:type="spellEnd"/>
      <w:r w:rsidR="005B5993">
        <w:rPr>
          <w:rFonts w:ascii="Times New Roman" w:eastAsia="Times New Roman" w:hAnsi="Times New Roman" w:cs="Times New Roman" w:hint="eastAsia"/>
          <w:sz w:val="24"/>
        </w:rPr>
        <w:t xml:space="preserve">-Lorenzo, at over 650 </w:t>
      </w:r>
      <w:r w:rsidR="005B5993">
        <w:rPr>
          <w:rFonts w:ascii="Times New Roman" w:eastAsia="Times New Roman" w:hAnsi="Times New Roman" w:cs="Times New Roman"/>
          <w:sz w:val="24"/>
        </w:rPr>
        <w:t>°</w:t>
      </w:r>
      <w:r w:rsidR="005B5993">
        <w:rPr>
          <w:rFonts w:ascii="Times New Roman" w:eastAsia="Times New Roman" w:hAnsi="Times New Roman" w:cs="Times New Roman" w:hint="eastAsia"/>
          <w:sz w:val="24"/>
        </w:rPr>
        <w:t>C (</w:t>
      </w:r>
      <w:r w:rsidR="005B5993" w:rsidRPr="005B5993">
        <w:rPr>
          <w:rFonts w:ascii="Times New Roman" w:eastAsia="Times New Roman" w:hAnsi="Times New Roman" w:cs="Times New Roman"/>
          <w:sz w:val="24"/>
        </w:rPr>
        <w:t>1202</w:t>
      </w:r>
      <w:r w:rsidR="005B5993">
        <w:rPr>
          <w:rFonts w:ascii="Times New Roman" w:eastAsia="Times New Roman" w:hAnsi="Times New Roman" w:cs="Times New Roman" w:hint="eastAsia"/>
          <w:sz w:val="24"/>
        </w:rPr>
        <w:t xml:space="preserve"> </w:t>
      </w:r>
      <w:r w:rsidR="005B5993">
        <w:rPr>
          <w:rFonts w:ascii="Times New Roman" w:eastAsia="Times New Roman" w:hAnsi="Times New Roman" w:cs="Times New Roman"/>
          <w:sz w:val="24"/>
        </w:rPr>
        <w:t>°</w:t>
      </w:r>
      <w:r w:rsidR="005B5993">
        <w:rPr>
          <w:rFonts w:ascii="Times New Roman" w:eastAsia="Times New Roman" w:hAnsi="Times New Roman" w:cs="Times New Roman" w:hint="eastAsia"/>
          <w:sz w:val="24"/>
        </w:rPr>
        <w:t>F), the organic component</w:t>
      </w:r>
      <w:r w:rsidR="009F501A">
        <w:rPr>
          <w:rFonts w:ascii="Times New Roman" w:eastAsia="Times New Roman" w:hAnsi="Times New Roman" w:cs="Times New Roman" w:hint="eastAsia"/>
          <w:sz w:val="24"/>
        </w:rPr>
        <w:t>s</w:t>
      </w:r>
      <w:r w:rsidR="000434EC">
        <w:rPr>
          <w:rFonts w:ascii="Times New Roman" w:eastAsia="Times New Roman" w:hAnsi="Times New Roman" w:cs="Times New Roman" w:hint="eastAsia"/>
          <w:sz w:val="24"/>
        </w:rPr>
        <w:t xml:space="preserve"> </w:t>
      </w:r>
      <w:r w:rsidR="009F501A">
        <w:rPr>
          <w:rFonts w:ascii="Times New Roman" w:eastAsia="Times New Roman" w:hAnsi="Times New Roman" w:cs="Times New Roman" w:hint="eastAsia"/>
          <w:sz w:val="24"/>
        </w:rPr>
        <w:t xml:space="preserve">are </w:t>
      </w:r>
      <w:r w:rsidR="005B5993">
        <w:rPr>
          <w:rFonts w:ascii="Times New Roman" w:eastAsia="Times New Roman" w:hAnsi="Times New Roman" w:cs="Times New Roman" w:hint="eastAsia"/>
          <w:sz w:val="24"/>
        </w:rPr>
        <w:t>completely removed. The bones turn</w:t>
      </w:r>
      <w:r w:rsidR="009F501A">
        <w:rPr>
          <w:rFonts w:ascii="Times New Roman" w:eastAsia="Times New Roman" w:hAnsi="Times New Roman" w:cs="Times New Roman" w:hint="eastAsia"/>
          <w:sz w:val="24"/>
        </w:rPr>
        <w:t>ed</w:t>
      </w:r>
      <w:r w:rsidR="005B5993">
        <w:rPr>
          <w:rFonts w:ascii="Times New Roman" w:eastAsia="Times New Roman" w:hAnsi="Times New Roman" w:cs="Times New Roman" w:hint="eastAsia"/>
          <w:sz w:val="24"/>
        </w:rPr>
        <w:t xml:space="preserve"> black at 400 </w:t>
      </w:r>
      <w:r w:rsidR="005B5993">
        <w:rPr>
          <w:rFonts w:ascii="Times New Roman" w:eastAsia="Times New Roman" w:hAnsi="Times New Roman" w:cs="Times New Roman"/>
          <w:sz w:val="24"/>
        </w:rPr>
        <w:t>°</w:t>
      </w:r>
      <w:r w:rsidR="005B5993">
        <w:rPr>
          <w:rFonts w:ascii="Times New Roman" w:eastAsia="Times New Roman" w:hAnsi="Times New Roman" w:cs="Times New Roman" w:hint="eastAsia"/>
          <w:sz w:val="24"/>
        </w:rPr>
        <w:t xml:space="preserve">C (752 </w:t>
      </w:r>
      <w:r w:rsidR="005B5993">
        <w:rPr>
          <w:rFonts w:ascii="Times New Roman" w:eastAsia="Times New Roman" w:hAnsi="Times New Roman" w:cs="Times New Roman"/>
          <w:sz w:val="24"/>
        </w:rPr>
        <w:t>°</w:t>
      </w:r>
      <w:r w:rsidR="005B5993">
        <w:rPr>
          <w:rFonts w:ascii="Times New Roman" w:eastAsia="Times New Roman" w:hAnsi="Times New Roman" w:cs="Times New Roman" w:hint="eastAsia"/>
          <w:sz w:val="24"/>
        </w:rPr>
        <w:t>F) and then turn</w:t>
      </w:r>
      <w:r w:rsidR="009F501A">
        <w:rPr>
          <w:rFonts w:ascii="Times New Roman" w:eastAsia="Times New Roman" w:hAnsi="Times New Roman" w:cs="Times New Roman" w:hint="eastAsia"/>
          <w:sz w:val="24"/>
        </w:rPr>
        <w:t>ed</w:t>
      </w:r>
      <w:r w:rsidR="005B5993">
        <w:rPr>
          <w:rFonts w:ascii="Times New Roman" w:eastAsia="Times New Roman" w:hAnsi="Times New Roman" w:cs="Times New Roman" w:hint="eastAsia"/>
          <w:sz w:val="24"/>
        </w:rPr>
        <w:t xml:space="preserve"> grey between 450 (842 </w:t>
      </w:r>
      <w:r w:rsidR="005B5993">
        <w:rPr>
          <w:rFonts w:ascii="Times New Roman" w:eastAsia="Times New Roman" w:hAnsi="Times New Roman" w:cs="Times New Roman"/>
          <w:sz w:val="24"/>
        </w:rPr>
        <w:t>°</w:t>
      </w:r>
      <w:r w:rsidR="009F501A">
        <w:rPr>
          <w:rFonts w:ascii="Times New Roman" w:eastAsia="Times New Roman" w:hAnsi="Times New Roman" w:cs="Times New Roman" w:hint="eastAsia"/>
          <w:sz w:val="24"/>
        </w:rPr>
        <w:t xml:space="preserve">F) </w:t>
      </w:r>
      <w:r w:rsidR="00A73D62">
        <w:rPr>
          <w:rFonts w:ascii="Times New Roman" w:eastAsia="Times New Roman" w:hAnsi="Times New Roman" w:cs="Times New Roman"/>
          <w:sz w:val="24"/>
        </w:rPr>
        <w:t>and</w:t>
      </w:r>
      <w:r w:rsidR="00A73D62">
        <w:rPr>
          <w:rFonts w:ascii="Times New Roman" w:eastAsia="Times New Roman" w:hAnsi="Times New Roman" w:cs="Times New Roman" w:hint="eastAsia"/>
          <w:sz w:val="24"/>
        </w:rPr>
        <w:t xml:space="preserve"> </w:t>
      </w:r>
      <w:r w:rsidR="005B5993">
        <w:rPr>
          <w:rFonts w:ascii="Times New Roman" w:eastAsia="Times New Roman" w:hAnsi="Times New Roman" w:cs="Times New Roman" w:hint="eastAsia"/>
          <w:sz w:val="24"/>
        </w:rPr>
        <w:t xml:space="preserve">600 </w:t>
      </w:r>
      <w:r w:rsidR="005B5993">
        <w:rPr>
          <w:rFonts w:ascii="Times New Roman" w:eastAsia="Times New Roman" w:hAnsi="Times New Roman" w:cs="Times New Roman"/>
          <w:sz w:val="24"/>
        </w:rPr>
        <w:t>°</w:t>
      </w:r>
      <w:r w:rsidR="005B5993">
        <w:rPr>
          <w:rFonts w:ascii="Times New Roman" w:eastAsia="Times New Roman" w:hAnsi="Times New Roman" w:cs="Times New Roman" w:hint="eastAsia"/>
          <w:sz w:val="24"/>
        </w:rPr>
        <w:t>C (</w:t>
      </w:r>
      <w:r w:rsidR="009F501A" w:rsidRPr="009F501A">
        <w:rPr>
          <w:rFonts w:ascii="Times New Roman" w:eastAsia="Times New Roman" w:hAnsi="Times New Roman" w:cs="Times New Roman"/>
          <w:sz w:val="24"/>
        </w:rPr>
        <w:t>1112</w:t>
      </w:r>
      <w:r w:rsidR="009F501A">
        <w:rPr>
          <w:rFonts w:ascii="Times New Roman" w:eastAsia="Times New Roman" w:hAnsi="Times New Roman" w:cs="Times New Roman" w:hint="eastAsia"/>
          <w:sz w:val="24"/>
        </w:rPr>
        <w:t xml:space="preserve"> </w:t>
      </w:r>
      <w:r w:rsidR="005B5993">
        <w:rPr>
          <w:rFonts w:ascii="Times New Roman" w:eastAsia="Times New Roman" w:hAnsi="Times New Roman" w:cs="Times New Roman"/>
          <w:sz w:val="24"/>
        </w:rPr>
        <w:t>°</w:t>
      </w:r>
      <w:r w:rsidR="009F501A">
        <w:rPr>
          <w:rFonts w:ascii="Times New Roman" w:eastAsia="Times New Roman" w:hAnsi="Times New Roman" w:cs="Times New Roman" w:hint="eastAsia"/>
          <w:sz w:val="24"/>
        </w:rPr>
        <w:t>F). At</w:t>
      </w:r>
      <w:r w:rsidR="005B5993">
        <w:rPr>
          <w:rFonts w:ascii="Times New Roman" w:eastAsia="Times New Roman" w:hAnsi="Times New Roman" w:cs="Times New Roman" w:hint="eastAsia"/>
          <w:sz w:val="24"/>
        </w:rPr>
        <w:t xml:space="preserve"> 650 </w:t>
      </w:r>
      <w:r w:rsidR="005B5993">
        <w:rPr>
          <w:rFonts w:ascii="Times New Roman" w:eastAsia="Times New Roman" w:hAnsi="Times New Roman" w:cs="Times New Roman"/>
          <w:sz w:val="24"/>
        </w:rPr>
        <w:t>°</w:t>
      </w:r>
      <w:r w:rsidR="005B5993">
        <w:rPr>
          <w:rFonts w:ascii="Times New Roman" w:eastAsia="Times New Roman" w:hAnsi="Times New Roman" w:cs="Times New Roman" w:hint="eastAsia"/>
          <w:sz w:val="24"/>
        </w:rPr>
        <w:t>C (</w:t>
      </w:r>
      <w:r w:rsidR="005B5993" w:rsidRPr="005B5993">
        <w:rPr>
          <w:rFonts w:ascii="Times New Roman" w:eastAsia="Times New Roman" w:hAnsi="Times New Roman" w:cs="Times New Roman"/>
          <w:sz w:val="24"/>
        </w:rPr>
        <w:t>1202</w:t>
      </w:r>
      <w:r w:rsidR="005B5993">
        <w:rPr>
          <w:rFonts w:ascii="Times New Roman" w:eastAsia="Times New Roman" w:hAnsi="Times New Roman" w:cs="Times New Roman" w:hint="eastAsia"/>
          <w:sz w:val="24"/>
        </w:rPr>
        <w:t xml:space="preserve"> </w:t>
      </w:r>
      <w:r w:rsidR="005B5993">
        <w:rPr>
          <w:rFonts w:ascii="Times New Roman" w:eastAsia="Times New Roman" w:hAnsi="Times New Roman" w:cs="Times New Roman"/>
          <w:sz w:val="24"/>
        </w:rPr>
        <w:t>°</w:t>
      </w:r>
      <w:r w:rsidR="009F501A">
        <w:rPr>
          <w:rFonts w:ascii="Times New Roman" w:eastAsia="Times New Roman" w:hAnsi="Times New Roman" w:cs="Times New Roman" w:hint="eastAsia"/>
          <w:sz w:val="24"/>
        </w:rPr>
        <w:t>F), the bones became white.</w:t>
      </w:r>
      <w:r w:rsidR="00003274">
        <w:rPr>
          <w:rStyle w:val="aa"/>
          <w:rFonts w:ascii="Times New Roman" w:eastAsia="Times New Roman" w:hAnsi="Times New Roman" w:cs="Times New Roman"/>
          <w:sz w:val="24"/>
        </w:rPr>
        <w:footnoteReference w:id="14"/>
      </w:r>
      <w:r w:rsidR="009F501A">
        <w:rPr>
          <w:rFonts w:ascii="Times New Roman" w:eastAsia="Times New Roman" w:hAnsi="Times New Roman" w:cs="Times New Roman" w:hint="eastAsia"/>
          <w:sz w:val="24"/>
        </w:rPr>
        <w:t xml:space="preserve"> Based on </w:t>
      </w:r>
      <w:proofErr w:type="spellStart"/>
      <w:r w:rsidR="009F501A">
        <w:rPr>
          <w:rFonts w:ascii="Times New Roman" w:eastAsia="Times New Roman" w:hAnsi="Times New Roman" w:cs="Times New Roman" w:hint="eastAsia"/>
          <w:sz w:val="24"/>
        </w:rPr>
        <w:t>Cennini</w:t>
      </w:r>
      <w:r w:rsidR="009F501A">
        <w:rPr>
          <w:rFonts w:ascii="Times New Roman" w:eastAsia="Times New Roman" w:hAnsi="Times New Roman" w:cs="Times New Roman"/>
          <w:sz w:val="24"/>
        </w:rPr>
        <w:t>’</w:t>
      </w:r>
      <w:r w:rsidR="009F501A">
        <w:rPr>
          <w:rFonts w:ascii="Times New Roman" w:eastAsia="Times New Roman" w:hAnsi="Times New Roman" w:cs="Times New Roman" w:hint="eastAsia"/>
          <w:sz w:val="24"/>
        </w:rPr>
        <w:t>s</w:t>
      </w:r>
      <w:proofErr w:type="spellEnd"/>
      <w:r w:rsidR="009F501A">
        <w:rPr>
          <w:rFonts w:ascii="Times New Roman" w:eastAsia="Times New Roman" w:hAnsi="Times New Roman" w:cs="Times New Roman" w:hint="eastAsia"/>
          <w:sz w:val="24"/>
        </w:rPr>
        <w:t xml:space="preserve"> description about </w:t>
      </w:r>
      <w:r w:rsidR="009F501A">
        <w:rPr>
          <w:rFonts w:ascii="Times New Roman" w:eastAsia="Times New Roman" w:hAnsi="Times New Roman" w:cs="Times New Roman"/>
          <w:sz w:val="24"/>
        </w:rPr>
        <w:t>the</w:t>
      </w:r>
      <w:r w:rsidR="009F501A">
        <w:rPr>
          <w:rFonts w:ascii="Times New Roman" w:eastAsia="Times New Roman" w:hAnsi="Times New Roman" w:cs="Times New Roman" w:hint="eastAsia"/>
          <w:sz w:val="24"/>
        </w:rPr>
        <w:t xml:space="preserve"> color of bone ash, we consider 650 </w:t>
      </w:r>
      <w:r w:rsidR="009F501A">
        <w:rPr>
          <w:rFonts w:ascii="Times New Roman" w:eastAsia="Times New Roman" w:hAnsi="Times New Roman" w:cs="Times New Roman"/>
          <w:sz w:val="24"/>
        </w:rPr>
        <w:t>°</w:t>
      </w:r>
      <w:r w:rsidR="009F501A">
        <w:rPr>
          <w:rFonts w:ascii="Times New Roman" w:eastAsia="Times New Roman" w:hAnsi="Times New Roman" w:cs="Times New Roman" w:hint="eastAsia"/>
          <w:sz w:val="24"/>
        </w:rPr>
        <w:t xml:space="preserve">C as the lowest temperature for calcination. </w:t>
      </w:r>
    </w:p>
    <w:p w14:paraId="73FF77EF" w14:textId="4B02B486" w:rsidR="009F501A" w:rsidRDefault="009F501A"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In experimentation, we boiled the cow</w:t>
      </w:r>
      <w:r w:rsidR="000434EC">
        <w:rPr>
          <w:rFonts w:ascii="Times New Roman" w:eastAsia="Times New Roman" w:hAnsi="Times New Roman" w:cs="Times New Roman"/>
          <w:sz w:val="24"/>
        </w:rPr>
        <w:t>’</w:t>
      </w:r>
      <w:r w:rsidR="000434EC">
        <w:rPr>
          <w:rFonts w:ascii="Times New Roman" w:eastAsia="Times New Roman" w:hAnsi="Times New Roman" w:cs="Times New Roman" w:hint="eastAsia"/>
          <w:sz w:val="24"/>
        </w:rPr>
        <w:t>s</w:t>
      </w:r>
      <w:r>
        <w:rPr>
          <w:rFonts w:ascii="Times New Roman" w:eastAsia="Times New Roman" w:hAnsi="Times New Roman" w:cs="Times New Roman" w:hint="eastAsia"/>
          <w:sz w:val="24"/>
        </w:rPr>
        <w:t xml:space="preserve"> hoof </w:t>
      </w:r>
      <w:r w:rsidR="001F24FA">
        <w:rPr>
          <w:rFonts w:ascii="Times New Roman" w:eastAsia="Times New Roman" w:hAnsi="Times New Roman" w:cs="Times New Roman" w:hint="eastAsia"/>
          <w:sz w:val="24"/>
        </w:rPr>
        <w:t>(fig. 4</w:t>
      </w:r>
      <w:r w:rsidR="00D76904">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 xml:space="preserve">purchased from a </w:t>
      </w:r>
      <w:r>
        <w:rPr>
          <w:rFonts w:ascii="Times New Roman" w:eastAsia="Times New Roman" w:hAnsi="Times New Roman" w:cs="Times New Roman"/>
          <w:sz w:val="24"/>
        </w:rPr>
        <w:t>kosher</w:t>
      </w:r>
      <w:r>
        <w:rPr>
          <w:rFonts w:ascii="Times New Roman" w:eastAsia="Times New Roman" w:hAnsi="Times New Roman" w:cs="Times New Roman" w:hint="eastAsia"/>
          <w:sz w:val="24"/>
        </w:rPr>
        <w:t xml:space="preserve"> butcher shop for 104 minutes and removed the remaining skin</w:t>
      </w:r>
      <w:r>
        <w:rPr>
          <w:rFonts w:ascii="Times New Roman" w:eastAsia="Times New Roman" w:hAnsi="Times New Roman" w:cs="Xingkai SC Light" w:hint="eastAsia"/>
          <w:sz w:val="24"/>
        </w:rPr>
        <w:t>,</w:t>
      </w:r>
      <w:r>
        <w:rPr>
          <w:rFonts w:ascii="Times New Roman" w:eastAsia="Times New Roman" w:hAnsi="Times New Roman" w:cs="Times New Roman" w:hint="eastAsia"/>
          <w:sz w:val="24"/>
        </w:rPr>
        <w:t xml:space="preserve"> </w:t>
      </w:r>
      <w:r>
        <w:rPr>
          <w:rFonts w:ascii="Times New Roman" w:eastAsia="Times New Roman" w:hAnsi="Times New Roman" w:cs="Times New Roman"/>
          <w:sz w:val="24"/>
        </w:rPr>
        <w:t>cartilage</w:t>
      </w:r>
      <w:r>
        <w:rPr>
          <w:rFonts w:ascii="Times New Roman" w:eastAsia="Times New Roman" w:hAnsi="Times New Roman" w:cs="Times New Roman" w:hint="eastAsia"/>
          <w:sz w:val="24"/>
        </w:rPr>
        <w:t>, and other soft tissues from the bone</w:t>
      </w:r>
      <w:r w:rsidR="00003274">
        <w:rPr>
          <w:rFonts w:ascii="Times New Roman" w:eastAsia="Times New Roman" w:hAnsi="Times New Roman" w:cs="Times New Roman" w:hint="eastAsia"/>
          <w:sz w:val="24"/>
        </w:rPr>
        <w:t xml:space="preserve"> using knives and brushes</w:t>
      </w:r>
      <w:r>
        <w:rPr>
          <w:rFonts w:ascii="Times New Roman" w:eastAsia="Times New Roman" w:hAnsi="Times New Roman" w:cs="Times New Roman" w:hint="eastAsia"/>
          <w:sz w:val="24"/>
        </w:rPr>
        <w:t xml:space="preserve">. Then we put the cleaned bone in the oven to dry at 200 </w:t>
      </w:r>
      <w:r>
        <w:rPr>
          <w:rFonts w:ascii="Times New Roman" w:eastAsia="Times New Roman" w:hAnsi="Times New Roman" w:cs="Times New Roman"/>
          <w:sz w:val="24"/>
        </w:rPr>
        <w:t>°</w:t>
      </w:r>
      <w:r>
        <w:rPr>
          <w:rFonts w:ascii="Times New Roman" w:eastAsia="Times New Roman" w:hAnsi="Times New Roman" w:cs="Times New Roman" w:hint="eastAsia"/>
          <w:sz w:val="24"/>
        </w:rPr>
        <w:t>F</w:t>
      </w:r>
      <w:r w:rsidR="00197C30">
        <w:rPr>
          <w:rFonts w:ascii="Times New Roman" w:eastAsia="Times New Roman" w:hAnsi="Times New Roman" w:cs="Times New Roman" w:hint="eastAsia"/>
          <w:sz w:val="24"/>
        </w:rPr>
        <w:t xml:space="preserve"> (93 </w:t>
      </w:r>
      <w:r w:rsidR="00197C30">
        <w:rPr>
          <w:rFonts w:ascii="Times New Roman" w:eastAsia="Times New Roman" w:hAnsi="Times New Roman" w:cs="Times New Roman"/>
          <w:sz w:val="24"/>
        </w:rPr>
        <w:t>°</w:t>
      </w:r>
      <w:r w:rsidR="00197C30">
        <w:rPr>
          <w:rFonts w:ascii="Times New Roman" w:eastAsia="Times New Roman" w:hAnsi="Times New Roman" w:cs="Times New Roman" w:hint="eastAsia"/>
          <w:sz w:val="24"/>
        </w:rPr>
        <w:t xml:space="preserve">C) for 1.5 hours and 300 </w:t>
      </w:r>
      <w:r w:rsidR="00197C30">
        <w:rPr>
          <w:rFonts w:ascii="Times New Roman" w:eastAsia="Times New Roman" w:hAnsi="Times New Roman" w:cs="Times New Roman"/>
          <w:sz w:val="24"/>
        </w:rPr>
        <w:t>°</w:t>
      </w:r>
      <w:r w:rsidR="00197C30">
        <w:rPr>
          <w:rFonts w:ascii="Times New Roman" w:eastAsia="Times New Roman" w:hAnsi="Times New Roman" w:cs="Times New Roman" w:hint="eastAsia"/>
          <w:sz w:val="24"/>
        </w:rPr>
        <w:t xml:space="preserve">F (149 </w:t>
      </w:r>
      <w:r w:rsidR="00197C30">
        <w:rPr>
          <w:rFonts w:ascii="Times New Roman" w:eastAsia="Times New Roman" w:hAnsi="Times New Roman" w:cs="Times New Roman"/>
          <w:sz w:val="24"/>
        </w:rPr>
        <w:t>°</w:t>
      </w:r>
      <w:r w:rsidR="00197C30">
        <w:rPr>
          <w:rFonts w:ascii="Times New Roman" w:eastAsia="Times New Roman" w:hAnsi="Times New Roman" w:cs="Times New Roman" w:hint="eastAsia"/>
          <w:sz w:val="24"/>
        </w:rPr>
        <w:t xml:space="preserve">C) for 5 hours. For the sake of comparison, we also </w:t>
      </w:r>
      <w:r w:rsidR="00D76904">
        <w:rPr>
          <w:rFonts w:ascii="Times New Roman" w:eastAsia="Times New Roman" w:hAnsi="Times New Roman" w:cs="Times New Roman" w:hint="eastAsia"/>
          <w:sz w:val="24"/>
        </w:rPr>
        <w:t xml:space="preserve">prepared </w:t>
      </w:r>
      <w:r w:rsidR="00197C30">
        <w:rPr>
          <w:rFonts w:ascii="Times New Roman" w:eastAsia="Times New Roman" w:hAnsi="Times New Roman" w:cs="Times New Roman" w:hint="eastAsia"/>
          <w:sz w:val="24"/>
        </w:rPr>
        <w:t xml:space="preserve">leg bones </w:t>
      </w:r>
      <w:r w:rsidR="00D76904">
        <w:rPr>
          <w:rFonts w:ascii="Times New Roman" w:eastAsia="Times New Roman" w:hAnsi="Times New Roman" w:cs="Times New Roman" w:hint="eastAsia"/>
          <w:sz w:val="24"/>
        </w:rPr>
        <w:t>in the same manner</w:t>
      </w:r>
      <w:r w:rsidR="00197C30">
        <w:rPr>
          <w:rFonts w:ascii="Times New Roman" w:eastAsia="Times New Roman" w:hAnsi="Times New Roman" w:cs="Times New Roman" w:hint="eastAsia"/>
          <w:sz w:val="24"/>
        </w:rPr>
        <w:t xml:space="preserve">. </w:t>
      </w:r>
      <w:r w:rsidR="00D76904">
        <w:rPr>
          <w:rFonts w:ascii="Times New Roman" w:eastAsia="Times New Roman" w:hAnsi="Times New Roman" w:cs="Times New Roman" w:hint="eastAsia"/>
          <w:sz w:val="24"/>
        </w:rPr>
        <w:t>However, t</w:t>
      </w:r>
      <w:r w:rsidR="00197C30">
        <w:rPr>
          <w:rFonts w:ascii="Times New Roman" w:eastAsia="Times New Roman" w:hAnsi="Times New Roman" w:cs="Times New Roman" w:hint="eastAsia"/>
          <w:sz w:val="24"/>
        </w:rPr>
        <w:t xml:space="preserve">he </w:t>
      </w:r>
      <w:r w:rsidR="00A73D62">
        <w:rPr>
          <w:rFonts w:ascii="Times New Roman" w:eastAsia="Times New Roman" w:hAnsi="Times New Roman" w:cs="Times New Roman"/>
          <w:sz w:val="24"/>
        </w:rPr>
        <w:t>heads</w:t>
      </w:r>
      <w:r w:rsidR="00197C30">
        <w:rPr>
          <w:rFonts w:ascii="Times New Roman" w:eastAsia="Times New Roman" w:hAnsi="Times New Roman" w:cs="Times New Roman" w:hint="eastAsia"/>
          <w:sz w:val="24"/>
        </w:rPr>
        <w:t xml:space="preserve"> of the leg bones became spongy and soft after boiling, and </w:t>
      </w:r>
      <w:r w:rsidR="00003274">
        <w:rPr>
          <w:rFonts w:ascii="Times New Roman" w:eastAsia="Times New Roman" w:hAnsi="Times New Roman" w:cs="Times New Roman" w:hint="eastAsia"/>
          <w:sz w:val="24"/>
        </w:rPr>
        <w:t xml:space="preserve">turned </w:t>
      </w:r>
      <w:r w:rsidR="00197C30">
        <w:rPr>
          <w:rFonts w:ascii="Times New Roman" w:eastAsia="Times New Roman" w:hAnsi="Times New Roman" w:cs="Times New Roman" w:hint="eastAsia"/>
          <w:sz w:val="24"/>
        </w:rPr>
        <w:t xml:space="preserve">grey after being dried in the oven. The hoof bone turned white </w:t>
      </w:r>
      <w:r w:rsidR="00197C30">
        <w:rPr>
          <w:rFonts w:ascii="Times New Roman" w:eastAsia="Times New Roman" w:hAnsi="Times New Roman" w:cs="Times New Roman"/>
          <w:sz w:val="24"/>
        </w:rPr>
        <w:t>and</w:t>
      </w:r>
      <w:r w:rsidR="00197C30">
        <w:rPr>
          <w:rFonts w:ascii="Times New Roman" w:eastAsia="Times New Roman" w:hAnsi="Times New Roman" w:cs="Times New Roman" w:hint="eastAsia"/>
          <w:sz w:val="24"/>
        </w:rPr>
        <w:t xml:space="preserve"> hard after </w:t>
      </w:r>
      <w:r w:rsidR="00003274">
        <w:rPr>
          <w:rFonts w:ascii="Times New Roman" w:eastAsia="Times New Roman" w:hAnsi="Times New Roman" w:cs="Times New Roman" w:hint="eastAsia"/>
          <w:sz w:val="24"/>
        </w:rPr>
        <w:t>being dried in the oven, and</w:t>
      </w:r>
      <w:r w:rsidR="00197C30">
        <w:rPr>
          <w:rFonts w:ascii="Times New Roman" w:eastAsia="Times New Roman" w:hAnsi="Times New Roman" w:cs="Times New Roman" w:hint="eastAsia"/>
          <w:sz w:val="24"/>
        </w:rPr>
        <w:t xml:space="preserve"> </w:t>
      </w:r>
      <w:r w:rsidR="00854395">
        <w:rPr>
          <w:rFonts w:ascii="Times New Roman" w:eastAsia="Times New Roman" w:hAnsi="Times New Roman" w:cs="Times New Roman"/>
          <w:sz w:val="24"/>
        </w:rPr>
        <w:t>its pieces</w:t>
      </w:r>
      <w:r w:rsidR="00854395">
        <w:rPr>
          <w:rFonts w:ascii="Times New Roman" w:eastAsia="Times New Roman" w:hAnsi="Times New Roman" w:cs="Times New Roman" w:hint="eastAsia"/>
          <w:sz w:val="24"/>
        </w:rPr>
        <w:t xml:space="preserve"> </w:t>
      </w:r>
      <w:r w:rsidR="002C17B9">
        <w:rPr>
          <w:rFonts w:ascii="Times New Roman" w:eastAsia="Times New Roman" w:hAnsi="Times New Roman" w:cs="Times New Roman"/>
          <w:sz w:val="24"/>
        </w:rPr>
        <w:t>rang</w:t>
      </w:r>
      <w:r w:rsidR="002C17B9">
        <w:rPr>
          <w:rFonts w:ascii="Times New Roman" w:eastAsia="Times New Roman" w:hAnsi="Times New Roman" w:cs="Times New Roman" w:hint="eastAsia"/>
          <w:sz w:val="24"/>
        </w:rPr>
        <w:t xml:space="preserve"> </w:t>
      </w:r>
      <w:r w:rsidR="00197C30">
        <w:rPr>
          <w:rFonts w:ascii="Times New Roman" w:eastAsia="Times New Roman" w:hAnsi="Times New Roman" w:cs="Times New Roman" w:hint="eastAsia"/>
          <w:sz w:val="24"/>
        </w:rPr>
        <w:t xml:space="preserve">like </w:t>
      </w:r>
      <w:r w:rsidR="00197C30">
        <w:rPr>
          <w:rFonts w:ascii="Times New Roman" w:eastAsia="Times New Roman" w:hAnsi="Times New Roman" w:cs="Times New Roman"/>
          <w:sz w:val="24"/>
        </w:rPr>
        <w:t>porcelain</w:t>
      </w:r>
      <w:r w:rsidR="002C17B9">
        <w:rPr>
          <w:rFonts w:ascii="Times New Roman" w:eastAsia="Times New Roman" w:hAnsi="Times New Roman" w:cs="Times New Roman"/>
          <w:sz w:val="24"/>
        </w:rPr>
        <w:t xml:space="preserve"> when tapped</w:t>
      </w:r>
      <w:r w:rsidR="00197C30">
        <w:rPr>
          <w:rFonts w:ascii="Times New Roman" w:eastAsia="Times New Roman" w:hAnsi="Times New Roman" w:cs="Times New Roman" w:hint="eastAsia"/>
          <w:sz w:val="24"/>
        </w:rPr>
        <w:t xml:space="preserve">. </w:t>
      </w:r>
      <w:r w:rsidR="00003274">
        <w:rPr>
          <w:rFonts w:ascii="Times New Roman" w:eastAsia="Times New Roman" w:hAnsi="Times New Roman" w:cs="Times New Roman" w:hint="eastAsia"/>
          <w:sz w:val="24"/>
        </w:rPr>
        <w:t>Since the hoof bone was cleaner and denser than the leg bone,</w:t>
      </w:r>
      <w:r w:rsidR="00197C30">
        <w:rPr>
          <w:rFonts w:ascii="Times New Roman" w:eastAsia="Times New Roman" w:hAnsi="Times New Roman" w:cs="Times New Roman" w:hint="eastAsia"/>
          <w:sz w:val="24"/>
        </w:rPr>
        <w:t xml:space="preserve"> we consider hoof bone to be a better </w:t>
      </w:r>
      <w:r w:rsidR="00214D1C">
        <w:rPr>
          <w:rFonts w:ascii="Times New Roman" w:eastAsia="Times New Roman" w:hAnsi="Times New Roman" w:cs="Times New Roman"/>
          <w:sz w:val="24"/>
        </w:rPr>
        <w:t>source</w:t>
      </w:r>
      <w:r w:rsidR="00214D1C">
        <w:rPr>
          <w:rFonts w:ascii="Times New Roman" w:eastAsia="Times New Roman" w:hAnsi="Times New Roman" w:cs="Times New Roman" w:hint="eastAsia"/>
          <w:sz w:val="24"/>
        </w:rPr>
        <w:t xml:space="preserve"> </w:t>
      </w:r>
      <w:r w:rsidR="00197C30">
        <w:rPr>
          <w:rFonts w:ascii="Times New Roman" w:eastAsia="Times New Roman" w:hAnsi="Times New Roman" w:cs="Times New Roman" w:hint="eastAsia"/>
          <w:sz w:val="24"/>
        </w:rPr>
        <w:t>of bone ash.</w:t>
      </w:r>
    </w:p>
    <w:p w14:paraId="7A53F117" w14:textId="6EA4FD25" w:rsidR="007A4CDC" w:rsidRDefault="00197C30"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We </w:t>
      </w:r>
      <w:proofErr w:type="spellStart"/>
      <w:r>
        <w:rPr>
          <w:rFonts w:ascii="Times New Roman" w:eastAsia="Times New Roman" w:hAnsi="Times New Roman" w:cs="Times New Roman" w:hint="eastAsia"/>
          <w:sz w:val="24"/>
        </w:rPr>
        <w:t>calcined</w:t>
      </w:r>
      <w:proofErr w:type="spellEnd"/>
      <w:r>
        <w:rPr>
          <w:rFonts w:ascii="Times New Roman" w:eastAsia="Times New Roman" w:hAnsi="Times New Roman" w:cs="Times New Roman" w:hint="eastAsia"/>
          <w:sz w:val="24"/>
        </w:rPr>
        <w:t xml:space="preserve"> the hoof bone using </w:t>
      </w:r>
      <w:r w:rsidR="00854395">
        <w:rPr>
          <w:rFonts w:ascii="Times New Roman" w:eastAsia="Times New Roman" w:hAnsi="Times New Roman" w:cs="Times New Roman"/>
          <w:sz w:val="24"/>
        </w:rPr>
        <w:t xml:space="preserve">an </w:t>
      </w:r>
      <w:r w:rsidR="00477082">
        <w:rPr>
          <w:rFonts w:ascii="Times New Roman" w:eastAsia="Times New Roman" w:hAnsi="Times New Roman" w:cs="Times New Roman" w:hint="eastAsia"/>
          <w:sz w:val="24"/>
        </w:rPr>
        <w:t>electronic ceramic kiln (</w:t>
      </w:r>
      <w:r>
        <w:rPr>
          <w:rFonts w:ascii="Times New Roman" w:eastAsia="Times New Roman" w:hAnsi="Times New Roman" w:cs="Times New Roman" w:hint="eastAsia"/>
          <w:sz w:val="24"/>
        </w:rPr>
        <w:t>Paragon)</w:t>
      </w:r>
      <w:r w:rsidR="00477082">
        <w:rPr>
          <w:rFonts w:ascii="Times New Roman" w:eastAsia="Times New Roman" w:hAnsi="Times New Roman" w:cs="Times New Roman" w:hint="eastAsia"/>
          <w:sz w:val="24"/>
        </w:rPr>
        <w:t xml:space="preserve"> (fig. 5)</w:t>
      </w:r>
      <w:r w:rsidR="00003274">
        <w:rPr>
          <w:rFonts w:ascii="Times New Roman" w:eastAsia="Times New Roman" w:hAnsi="Times New Roman" w:cs="Xingkai SC Light" w:hint="eastAsia"/>
          <w:sz w:val="24"/>
        </w:rPr>
        <w:t xml:space="preserve">. We increased the temperature at 1100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 xml:space="preserve">F (593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 xml:space="preserve">C) per hour to 400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F (</w:t>
      </w:r>
      <w:r w:rsidR="00003274" w:rsidRPr="00003274">
        <w:rPr>
          <w:rFonts w:ascii="Times New Roman" w:eastAsia="Times New Roman" w:hAnsi="Times New Roman" w:cs="Times New Roman"/>
          <w:sz w:val="24"/>
        </w:rPr>
        <w:t>204</w:t>
      </w:r>
      <w:r w:rsidR="00003274">
        <w:rPr>
          <w:rFonts w:ascii="Times New Roman" w:eastAsia="Times New Roman" w:hAnsi="Times New Roman" w:cs="Times New Roman" w:hint="eastAsia"/>
          <w:sz w:val="24"/>
        </w:rPr>
        <w:t xml:space="preserve">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 xml:space="preserve">C) then kept at 400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F (</w:t>
      </w:r>
      <w:r w:rsidR="00003274" w:rsidRPr="00003274">
        <w:rPr>
          <w:rFonts w:ascii="Times New Roman" w:eastAsia="Times New Roman" w:hAnsi="Times New Roman" w:cs="Times New Roman"/>
          <w:sz w:val="24"/>
        </w:rPr>
        <w:t>204</w:t>
      </w:r>
      <w:r w:rsidR="00003274">
        <w:rPr>
          <w:rFonts w:ascii="Times New Roman" w:eastAsia="Times New Roman" w:hAnsi="Times New Roman" w:cs="Times New Roman" w:hint="eastAsia"/>
          <w:sz w:val="24"/>
        </w:rPr>
        <w:t xml:space="preserve">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 xml:space="preserve">C) for 30 minutes. Then we increased the temperature at </w:t>
      </w:r>
      <w:r w:rsidR="00003274">
        <w:rPr>
          <w:rFonts w:ascii="Times New Roman" w:eastAsia="Times New Roman" w:hAnsi="Times New Roman" w:cs="Xingkai SC Light" w:hint="eastAsia"/>
          <w:sz w:val="24"/>
        </w:rPr>
        <w:t xml:space="preserve">1100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 xml:space="preserve">F (593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 xml:space="preserve">C) per hour to 1500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 xml:space="preserve">F (816 </w:t>
      </w:r>
      <w:r w:rsidR="00003274">
        <w:rPr>
          <w:rFonts w:ascii="Times New Roman" w:eastAsia="Times New Roman" w:hAnsi="Times New Roman" w:cs="Times New Roman"/>
          <w:sz w:val="24"/>
        </w:rPr>
        <w:t>°</w:t>
      </w:r>
      <w:r w:rsidR="00003274">
        <w:rPr>
          <w:rFonts w:ascii="Times New Roman" w:eastAsia="Times New Roman" w:hAnsi="Times New Roman" w:cs="Times New Roman" w:hint="eastAsia"/>
          <w:sz w:val="24"/>
        </w:rPr>
        <w:t xml:space="preserve">C) and held for 60 minutes. </w:t>
      </w:r>
      <w:r w:rsidR="003E7271">
        <w:rPr>
          <w:rFonts w:ascii="Times New Roman" w:eastAsia="Times New Roman" w:hAnsi="Times New Roman" w:cs="Times New Roman" w:hint="eastAsia"/>
          <w:sz w:val="24"/>
        </w:rPr>
        <w:t xml:space="preserve">During the calcination process, at around </w:t>
      </w:r>
      <w:r w:rsidR="003E7271" w:rsidRPr="003E7271">
        <w:rPr>
          <w:rFonts w:ascii="Times New Roman" w:eastAsia="Times New Roman" w:hAnsi="Times New Roman" w:cs="Times New Roman"/>
          <w:sz w:val="24"/>
        </w:rPr>
        <w:t>692</w:t>
      </w:r>
      <w:r w:rsidR="003E7271">
        <w:rPr>
          <w:rFonts w:ascii="Times New Roman" w:eastAsia="Times New Roman" w:hAnsi="Times New Roman" w:cs="Times New Roman" w:hint="eastAsia"/>
          <w:sz w:val="24"/>
        </w:rPr>
        <w:t xml:space="preserve"> </w:t>
      </w:r>
      <w:r w:rsidR="003E7271">
        <w:rPr>
          <w:rFonts w:ascii="Times New Roman" w:eastAsia="Times New Roman" w:hAnsi="Times New Roman" w:cs="Times New Roman"/>
          <w:sz w:val="24"/>
        </w:rPr>
        <w:t>°</w:t>
      </w:r>
      <w:r w:rsidR="003E7271">
        <w:rPr>
          <w:rFonts w:ascii="Times New Roman" w:eastAsia="Times New Roman" w:hAnsi="Times New Roman" w:cs="Times New Roman" w:hint="eastAsia"/>
          <w:sz w:val="24"/>
        </w:rPr>
        <w:t>F</w:t>
      </w:r>
      <w:r w:rsidR="003E7271" w:rsidRPr="003E7271">
        <w:rPr>
          <w:rFonts w:ascii="Times New Roman" w:eastAsia="Times New Roman" w:hAnsi="Times New Roman" w:cs="Times New Roman"/>
          <w:sz w:val="24"/>
        </w:rPr>
        <w:t xml:space="preserve"> </w:t>
      </w:r>
      <w:r w:rsidR="003E7271">
        <w:rPr>
          <w:rFonts w:ascii="Times New Roman" w:eastAsia="Times New Roman" w:hAnsi="Times New Roman" w:cs="Times New Roman" w:hint="eastAsia"/>
          <w:sz w:val="24"/>
        </w:rPr>
        <w:t xml:space="preserve">(367 </w:t>
      </w:r>
      <w:r w:rsidR="003E7271">
        <w:rPr>
          <w:rFonts w:ascii="Times New Roman" w:eastAsia="Times New Roman" w:hAnsi="Times New Roman" w:cs="Times New Roman"/>
          <w:sz w:val="24"/>
        </w:rPr>
        <w:t>°</w:t>
      </w:r>
      <w:r w:rsidR="003E7271">
        <w:rPr>
          <w:rFonts w:ascii="Times New Roman" w:eastAsia="Times New Roman" w:hAnsi="Times New Roman" w:cs="Times New Roman" w:hint="eastAsia"/>
          <w:sz w:val="24"/>
        </w:rPr>
        <w:t xml:space="preserve">C) </w:t>
      </w:r>
      <w:r w:rsidR="002C17B9">
        <w:rPr>
          <w:rFonts w:ascii="Times New Roman" w:eastAsia="Times New Roman" w:hAnsi="Times New Roman" w:cs="Times New Roman"/>
          <w:sz w:val="24"/>
        </w:rPr>
        <w:t>much</w:t>
      </w:r>
      <w:r w:rsidR="002C17B9">
        <w:rPr>
          <w:rFonts w:ascii="Times New Roman" w:eastAsia="Times New Roman" w:hAnsi="Times New Roman" w:cs="Times New Roman" w:hint="eastAsia"/>
          <w:sz w:val="24"/>
        </w:rPr>
        <w:t xml:space="preserve"> </w:t>
      </w:r>
      <w:r w:rsidR="003E7271">
        <w:rPr>
          <w:rFonts w:ascii="Times New Roman" w:eastAsia="Times New Roman" w:hAnsi="Times New Roman" w:cs="Times New Roman"/>
          <w:sz w:val="24"/>
        </w:rPr>
        <w:t xml:space="preserve">smoke </w:t>
      </w:r>
      <w:r w:rsidR="002C17B9">
        <w:rPr>
          <w:rFonts w:ascii="Times New Roman" w:eastAsia="Times New Roman" w:hAnsi="Times New Roman" w:cs="Times New Roman"/>
          <w:sz w:val="24"/>
        </w:rPr>
        <w:t>issued from the kiln</w:t>
      </w:r>
      <w:r w:rsidR="003E7271">
        <w:rPr>
          <w:rFonts w:ascii="Times New Roman" w:eastAsia="Times New Roman" w:hAnsi="Times New Roman" w:cs="Times New Roman"/>
          <w:sz w:val="24"/>
        </w:rPr>
        <w:t>. T</w:t>
      </w:r>
      <w:r w:rsidR="003E7271" w:rsidRPr="003E7271">
        <w:rPr>
          <w:rFonts w:ascii="Times New Roman" w:eastAsia="Times New Roman" w:hAnsi="Times New Roman" w:cs="Times New Roman"/>
          <w:sz w:val="24"/>
        </w:rPr>
        <w:t>he smoke change</w:t>
      </w:r>
      <w:r w:rsidR="002C17B9">
        <w:rPr>
          <w:rFonts w:ascii="Times New Roman" w:eastAsia="Times New Roman" w:hAnsi="Times New Roman" w:cs="Times New Roman"/>
          <w:sz w:val="24"/>
        </w:rPr>
        <w:t>d</w:t>
      </w:r>
      <w:r w:rsidR="003E7271" w:rsidRPr="003E7271">
        <w:rPr>
          <w:rFonts w:ascii="Times New Roman" w:eastAsia="Times New Roman" w:hAnsi="Times New Roman" w:cs="Times New Roman"/>
          <w:sz w:val="24"/>
        </w:rPr>
        <w:t xml:space="preserve"> color from white to black</w:t>
      </w:r>
      <w:r w:rsidR="003E7271">
        <w:rPr>
          <w:rFonts w:ascii="Times New Roman" w:eastAsia="Times New Roman" w:hAnsi="Times New Roman" w:cs="Times New Roman" w:hint="eastAsia"/>
          <w:sz w:val="24"/>
        </w:rPr>
        <w:t xml:space="preserve"> and then turned from black to grey and to white. At around 800 </w:t>
      </w:r>
      <w:r w:rsidR="003E7271">
        <w:rPr>
          <w:rFonts w:ascii="Times New Roman" w:eastAsia="Times New Roman" w:hAnsi="Times New Roman" w:cs="Times New Roman"/>
          <w:sz w:val="24"/>
        </w:rPr>
        <w:t>°</w:t>
      </w:r>
      <w:r w:rsidR="003E7271">
        <w:rPr>
          <w:rFonts w:ascii="Times New Roman" w:eastAsia="Times New Roman" w:hAnsi="Times New Roman" w:cs="Times New Roman" w:hint="eastAsia"/>
          <w:sz w:val="24"/>
        </w:rPr>
        <w:t>F</w:t>
      </w:r>
      <w:r w:rsidR="003E7271" w:rsidRPr="003E7271">
        <w:rPr>
          <w:rFonts w:ascii="Times New Roman" w:eastAsia="Times New Roman" w:hAnsi="Times New Roman" w:cs="Times New Roman"/>
          <w:sz w:val="24"/>
        </w:rPr>
        <w:t xml:space="preserve"> </w:t>
      </w:r>
      <w:r w:rsidR="003E7271">
        <w:rPr>
          <w:rFonts w:ascii="Times New Roman" w:eastAsia="Times New Roman" w:hAnsi="Times New Roman" w:cs="Times New Roman" w:hint="eastAsia"/>
          <w:sz w:val="24"/>
        </w:rPr>
        <w:t>(427</w:t>
      </w:r>
      <w:r w:rsidR="003E7271">
        <w:rPr>
          <w:rFonts w:ascii="Times New Roman" w:eastAsia="Times New Roman" w:hAnsi="Times New Roman" w:cs="Times New Roman"/>
          <w:sz w:val="24"/>
        </w:rPr>
        <w:t>°</w:t>
      </w:r>
      <w:r w:rsidR="003E7271">
        <w:rPr>
          <w:rFonts w:ascii="Times New Roman" w:eastAsia="Times New Roman" w:hAnsi="Times New Roman" w:cs="Times New Roman" w:hint="eastAsia"/>
          <w:sz w:val="24"/>
        </w:rPr>
        <w:t xml:space="preserve">C) </w:t>
      </w:r>
      <w:r w:rsidR="003E7271" w:rsidRPr="003E7271">
        <w:rPr>
          <w:rFonts w:ascii="Times New Roman" w:eastAsia="Times New Roman" w:hAnsi="Times New Roman" w:cs="Times New Roman"/>
          <w:sz w:val="24"/>
        </w:rPr>
        <w:t>a gus</w:t>
      </w:r>
      <w:r w:rsidR="003E7271">
        <w:rPr>
          <w:rFonts w:ascii="Times New Roman" w:eastAsia="Times New Roman" w:hAnsi="Times New Roman" w:cs="Times New Roman"/>
          <w:sz w:val="24"/>
        </w:rPr>
        <w:t>t of smoke came</w:t>
      </w:r>
      <w:r w:rsidR="003E7271" w:rsidRPr="003E7271">
        <w:rPr>
          <w:rFonts w:ascii="Times New Roman" w:eastAsia="Times New Roman" w:hAnsi="Times New Roman" w:cs="Times New Roman"/>
          <w:sz w:val="24"/>
        </w:rPr>
        <w:t xml:space="preserve"> out </w:t>
      </w:r>
      <w:r w:rsidR="003E7271">
        <w:rPr>
          <w:rFonts w:ascii="Times New Roman" w:eastAsia="Times New Roman" w:hAnsi="Times New Roman" w:cs="Times New Roman" w:hint="eastAsia"/>
          <w:sz w:val="24"/>
        </w:rPr>
        <w:t xml:space="preserve">of the kiln </w:t>
      </w:r>
      <w:r w:rsidR="003E7271" w:rsidRPr="003E7271">
        <w:rPr>
          <w:rFonts w:ascii="Times New Roman" w:eastAsia="Times New Roman" w:hAnsi="Times New Roman" w:cs="Times New Roman"/>
          <w:sz w:val="24"/>
        </w:rPr>
        <w:t xml:space="preserve">and </w:t>
      </w:r>
      <w:r w:rsidR="003E7271">
        <w:rPr>
          <w:rFonts w:ascii="Times New Roman" w:eastAsia="Times New Roman" w:hAnsi="Times New Roman" w:cs="Times New Roman" w:hint="eastAsia"/>
          <w:sz w:val="24"/>
        </w:rPr>
        <w:t xml:space="preserve">created </w:t>
      </w:r>
      <w:r w:rsidR="003E7271">
        <w:rPr>
          <w:rFonts w:ascii="Times New Roman" w:eastAsia="Times New Roman" w:hAnsi="Times New Roman" w:cs="Times New Roman"/>
          <w:sz w:val="24"/>
        </w:rPr>
        <w:t xml:space="preserve">a short and intense </w:t>
      </w:r>
      <w:r w:rsidR="003E7271" w:rsidRPr="003E7271">
        <w:rPr>
          <w:rFonts w:ascii="Times New Roman" w:eastAsia="Times New Roman" w:hAnsi="Times New Roman" w:cs="Times New Roman"/>
          <w:sz w:val="24"/>
        </w:rPr>
        <w:t>huff.</w:t>
      </w:r>
      <w:r w:rsidR="003E7271">
        <w:rPr>
          <w:rFonts w:ascii="Times New Roman" w:eastAsia="Times New Roman" w:hAnsi="Times New Roman" w:cs="Times New Roman" w:hint="eastAsia"/>
          <w:sz w:val="24"/>
        </w:rPr>
        <w:t xml:space="preserve"> At </w:t>
      </w:r>
      <w:r w:rsidR="003E7271">
        <w:rPr>
          <w:rFonts w:ascii="Times New Roman" w:eastAsia="Times New Roman" w:hAnsi="Times New Roman" w:cs="Times New Roman"/>
          <w:sz w:val="24"/>
        </w:rPr>
        <w:t>834 °</w:t>
      </w:r>
      <w:r w:rsidR="003E7271">
        <w:rPr>
          <w:rFonts w:ascii="Times New Roman" w:eastAsia="Times New Roman" w:hAnsi="Times New Roman" w:cs="Times New Roman" w:hint="eastAsia"/>
          <w:sz w:val="24"/>
        </w:rPr>
        <w:t>F</w:t>
      </w:r>
      <w:r w:rsidR="003E7271" w:rsidRPr="003E7271">
        <w:rPr>
          <w:rFonts w:ascii="Times New Roman" w:eastAsia="Times New Roman" w:hAnsi="Times New Roman" w:cs="Times New Roman"/>
          <w:sz w:val="24"/>
        </w:rPr>
        <w:t xml:space="preserve"> </w:t>
      </w:r>
      <w:r w:rsidR="003E7271">
        <w:rPr>
          <w:rFonts w:ascii="Times New Roman" w:eastAsia="Times New Roman" w:hAnsi="Times New Roman" w:cs="Times New Roman" w:hint="eastAsia"/>
          <w:sz w:val="24"/>
        </w:rPr>
        <w:t>(427</w:t>
      </w:r>
      <w:r w:rsidR="003E7271">
        <w:rPr>
          <w:rFonts w:ascii="Times New Roman" w:eastAsia="Times New Roman" w:hAnsi="Times New Roman" w:cs="Times New Roman"/>
          <w:sz w:val="24"/>
        </w:rPr>
        <w:t>°</w:t>
      </w:r>
      <w:r w:rsidR="003E7271">
        <w:rPr>
          <w:rFonts w:ascii="Times New Roman" w:eastAsia="Times New Roman" w:hAnsi="Times New Roman" w:cs="Times New Roman" w:hint="eastAsia"/>
          <w:sz w:val="24"/>
        </w:rPr>
        <w:t xml:space="preserve">C) </w:t>
      </w:r>
      <w:r w:rsidR="003E7271">
        <w:rPr>
          <w:rFonts w:ascii="Times New Roman" w:eastAsia="Times New Roman" w:hAnsi="Times New Roman" w:cs="Times New Roman"/>
          <w:sz w:val="24"/>
        </w:rPr>
        <w:t>almost no smoke came</w:t>
      </w:r>
      <w:r w:rsidR="003E7271" w:rsidRPr="003E7271">
        <w:rPr>
          <w:rFonts w:ascii="Times New Roman" w:eastAsia="Times New Roman" w:hAnsi="Times New Roman" w:cs="Times New Roman"/>
          <w:sz w:val="24"/>
        </w:rPr>
        <w:t xml:space="preserve"> out.</w:t>
      </w:r>
      <w:r w:rsidR="003E7271">
        <w:rPr>
          <w:rFonts w:ascii="Times New Roman" w:eastAsia="Times New Roman" w:hAnsi="Times New Roman" w:cs="Times New Roman" w:hint="eastAsia"/>
          <w:sz w:val="24"/>
        </w:rPr>
        <w:t xml:space="preserve"> This suggests that the organic components in the bone </w:t>
      </w:r>
      <w:r w:rsidR="000D12DB">
        <w:rPr>
          <w:rFonts w:ascii="Times New Roman" w:eastAsia="Times New Roman" w:hAnsi="Times New Roman" w:cs="Times New Roman" w:hint="eastAsia"/>
          <w:sz w:val="24"/>
        </w:rPr>
        <w:t>started to burn above 800</w:t>
      </w:r>
      <w:r w:rsidR="003E7271">
        <w:rPr>
          <w:rFonts w:ascii="Times New Roman" w:eastAsia="Times New Roman" w:hAnsi="Times New Roman" w:cs="Times New Roman"/>
          <w:sz w:val="24"/>
        </w:rPr>
        <w:t>°</w:t>
      </w:r>
      <w:r w:rsidR="003E7271">
        <w:rPr>
          <w:rFonts w:ascii="Times New Roman" w:eastAsia="Times New Roman" w:hAnsi="Times New Roman" w:cs="Times New Roman" w:hint="eastAsia"/>
          <w:sz w:val="24"/>
        </w:rPr>
        <w:t xml:space="preserve">F. Most of </w:t>
      </w:r>
      <w:r w:rsidR="00854395">
        <w:rPr>
          <w:rFonts w:ascii="Times New Roman" w:eastAsia="Times New Roman" w:hAnsi="Times New Roman" w:cs="Times New Roman"/>
          <w:sz w:val="24"/>
        </w:rPr>
        <w:t xml:space="preserve">the </w:t>
      </w:r>
      <w:r w:rsidR="00003274">
        <w:rPr>
          <w:rFonts w:ascii="Times New Roman" w:eastAsia="Times New Roman" w:hAnsi="Times New Roman" w:cs="Times New Roman" w:hint="eastAsia"/>
          <w:sz w:val="24"/>
        </w:rPr>
        <w:t>hoof bone</w:t>
      </w:r>
      <w:r w:rsidR="00854395">
        <w:rPr>
          <w:rFonts w:ascii="Times New Roman" w:eastAsia="Times New Roman" w:hAnsi="Times New Roman" w:cs="Times New Roman"/>
          <w:sz w:val="24"/>
        </w:rPr>
        <w:t xml:space="preserve"> piece</w:t>
      </w:r>
      <w:r w:rsidR="00003274">
        <w:rPr>
          <w:rFonts w:ascii="Times New Roman" w:eastAsia="Times New Roman" w:hAnsi="Times New Roman" w:cs="Times New Roman" w:hint="eastAsia"/>
          <w:sz w:val="24"/>
        </w:rPr>
        <w:t>s became extremely white after calcinati</w:t>
      </w:r>
      <w:r w:rsidR="003E7271">
        <w:rPr>
          <w:rFonts w:ascii="Times New Roman" w:eastAsia="Times New Roman" w:hAnsi="Times New Roman" w:cs="Times New Roman" w:hint="eastAsia"/>
          <w:sz w:val="24"/>
        </w:rPr>
        <w:t xml:space="preserve">on, and a small part became </w:t>
      </w:r>
      <w:r w:rsidR="00003274">
        <w:rPr>
          <w:rFonts w:ascii="Times New Roman" w:eastAsia="Times New Roman" w:hAnsi="Times New Roman" w:cs="Times New Roman" w:hint="eastAsia"/>
          <w:sz w:val="24"/>
        </w:rPr>
        <w:t xml:space="preserve">grey. </w:t>
      </w:r>
      <w:r w:rsidR="003E7271">
        <w:rPr>
          <w:rFonts w:ascii="Times New Roman" w:eastAsia="Times New Roman" w:hAnsi="Times New Roman" w:cs="Times New Roman" w:hint="eastAsia"/>
          <w:sz w:val="24"/>
        </w:rPr>
        <w:t xml:space="preserve">The bones became easy to grind in the mortar. When we ground </w:t>
      </w:r>
      <w:r w:rsidR="003E7271">
        <w:rPr>
          <w:rFonts w:ascii="Times New Roman" w:eastAsia="Times New Roman" w:hAnsi="Times New Roman" w:cs="Times New Roman"/>
          <w:sz w:val="24"/>
        </w:rPr>
        <w:t>the</w:t>
      </w:r>
      <w:r w:rsidR="003E7271">
        <w:rPr>
          <w:rFonts w:ascii="Times New Roman" w:eastAsia="Times New Roman" w:hAnsi="Times New Roman" w:cs="Times New Roman" w:hint="eastAsia"/>
          <w:sz w:val="24"/>
        </w:rPr>
        <w:t xml:space="preserve"> bone, we </w:t>
      </w:r>
      <w:r w:rsidR="003E7271">
        <w:rPr>
          <w:rFonts w:ascii="Times New Roman" w:eastAsia="Times New Roman" w:hAnsi="Times New Roman" w:cs="Times New Roman"/>
          <w:sz w:val="24"/>
        </w:rPr>
        <w:t>found</w:t>
      </w:r>
      <w:r w:rsidR="003E7271">
        <w:rPr>
          <w:rFonts w:ascii="Times New Roman" w:eastAsia="Times New Roman" w:hAnsi="Times New Roman" w:cs="Times New Roman" w:hint="eastAsia"/>
          <w:sz w:val="24"/>
        </w:rPr>
        <w:t xml:space="preserve"> some bones had a black layer inside the bone, although the surface of these bones was complete</w:t>
      </w:r>
      <w:r w:rsidR="007A4CDC">
        <w:rPr>
          <w:rFonts w:ascii="Times New Roman" w:eastAsia="Times New Roman" w:hAnsi="Times New Roman" w:cs="Times New Roman" w:hint="eastAsia"/>
          <w:sz w:val="24"/>
        </w:rPr>
        <w:t xml:space="preserve">ly white. This suggests that the bone was not completely </w:t>
      </w:r>
      <w:proofErr w:type="spellStart"/>
      <w:r w:rsidR="007A4CDC">
        <w:rPr>
          <w:rFonts w:ascii="Times New Roman" w:eastAsia="Times New Roman" w:hAnsi="Times New Roman" w:cs="Times New Roman" w:hint="eastAsia"/>
          <w:sz w:val="24"/>
        </w:rPr>
        <w:t>calcined</w:t>
      </w:r>
      <w:proofErr w:type="spellEnd"/>
      <w:r w:rsidR="007A4CDC">
        <w:rPr>
          <w:rFonts w:ascii="Times New Roman" w:eastAsia="Times New Roman" w:hAnsi="Times New Roman" w:cs="Times New Roman" w:hint="eastAsia"/>
          <w:sz w:val="24"/>
        </w:rPr>
        <w:t xml:space="preserve"> and still had some organic components. </w:t>
      </w:r>
      <w:r w:rsidR="008D42D3">
        <w:rPr>
          <w:rFonts w:ascii="Times New Roman" w:eastAsia="Times New Roman" w:hAnsi="Times New Roman" w:cs="Times New Roman" w:hint="eastAsia"/>
          <w:sz w:val="24"/>
        </w:rPr>
        <w:t xml:space="preserve">Also, bone ash stuck to the wall of the mortar instead of binding together. </w:t>
      </w:r>
      <w:r w:rsidR="007A4CDC">
        <w:rPr>
          <w:rFonts w:ascii="Times New Roman" w:eastAsia="Times New Roman" w:hAnsi="Times New Roman" w:cs="Times New Roman" w:hint="eastAsia"/>
          <w:sz w:val="24"/>
        </w:rPr>
        <w:t xml:space="preserve">The ground bone ash feels like fine sand and is greyish. </w:t>
      </w:r>
      <w:r w:rsidR="00477082">
        <w:rPr>
          <w:rFonts w:ascii="Times New Roman" w:eastAsia="Times New Roman" w:hAnsi="Times New Roman" w:cs="Times New Roman" w:hint="eastAsia"/>
          <w:sz w:val="24"/>
        </w:rPr>
        <w:t xml:space="preserve">On the other hand, we also purchased bone ash for bone china. This kind of commercial bone ash is </w:t>
      </w:r>
      <w:proofErr w:type="spellStart"/>
      <w:r w:rsidR="00477082">
        <w:rPr>
          <w:rFonts w:ascii="Times New Roman" w:eastAsia="Times New Roman" w:hAnsi="Times New Roman" w:cs="Times New Roman" w:hint="eastAsia"/>
          <w:sz w:val="24"/>
        </w:rPr>
        <w:t>calcined</w:t>
      </w:r>
      <w:proofErr w:type="spellEnd"/>
      <w:r w:rsidR="00477082">
        <w:rPr>
          <w:rFonts w:ascii="Times New Roman" w:eastAsia="Times New Roman" w:hAnsi="Times New Roman" w:cs="Times New Roman" w:hint="eastAsia"/>
          <w:sz w:val="24"/>
        </w:rPr>
        <w:t xml:space="preserve"> using modern industry methods. </w:t>
      </w:r>
      <w:r w:rsidR="007A4CDC">
        <w:rPr>
          <w:rFonts w:ascii="Times New Roman" w:eastAsia="Times New Roman" w:hAnsi="Times New Roman" w:cs="Times New Roman" w:hint="eastAsia"/>
          <w:sz w:val="24"/>
        </w:rPr>
        <w:t>The commercial bone ash is extremely white and fine and looks</w:t>
      </w:r>
      <w:r w:rsidR="00854395">
        <w:rPr>
          <w:rFonts w:ascii="Times New Roman" w:eastAsia="Times New Roman" w:hAnsi="Times New Roman" w:cs="Times New Roman"/>
          <w:sz w:val="24"/>
        </w:rPr>
        <w:t xml:space="preserve"> and feels</w:t>
      </w:r>
      <w:r w:rsidR="007A4CDC">
        <w:rPr>
          <w:rFonts w:ascii="Times New Roman" w:eastAsia="Times New Roman" w:hAnsi="Times New Roman" w:cs="Times New Roman" w:hint="eastAsia"/>
          <w:sz w:val="24"/>
        </w:rPr>
        <w:t xml:space="preserve"> like flour.</w:t>
      </w:r>
      <w:r w:rsidR="008D42D3">
        <w:rPr>
          <w:rFonts w:ascii="Times New Roman" w:eastAsia="Times New Roman" w:hAnsi="Times New Roman" w:cs="Times New Roman" w:hint="eastAsia"/>
          <w:sz w:val="24"/>
        </w:rPr>
        <w:t xml:space="preserve"> </w:t>
      </w:r>
    </w:p>
    <w:p w14:paraId="19BEE2F3" w14:textId="726CFF23" w:rsidR="00EC280E" w:rsidRDefault="00741266" w:rsidP="005C2535">
      <w:pPr>
        <w:pStyle w:val="Normal1"/>
        <w:spacing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The physical characteristic</w:t>
      </w:r>
      <w:r w:rsidR="00854395">
        <w:rPr>
          <w:rFonts w:ascii="Times New Roman" w:eastAsia="Times New Roman" w:hAnsi="Times New Roman" w:cs="Times New Roman"/>
          <w:sz w:val="24"/>
        </w:rPr>
        <w:t>s</w:t>
      </w:r>
      <w:r>
        <w:rPr>
          <w:rFonts w:ascii="Times New Roman" w:eastAsia="Times New Roman" w:hAnsi="Times New Roman" w:cs="Times New Roman"/>
          <w:sz w:val="24"/>
        </w:rPr>
        <w:t xml:space="preserve"> of our bone ash—fine, powdery, but cannot bind together—correspond to the auth</w:t>
      </w:r>
      <w:r w:rsidR="001F7A47">
        <w:rPr>
          <w:rFonts w:ascii="Times New Roman" w:eastAsia="Times New Roman" w:hAnsi="Times New Roman" w:cs="Times New Roman"/>
          <w:sz w:val="24"/>
        </w:rPr>
        <w:t xml:space="preserve">or-practitioner’s description </w:t>
      </w:r>
      <w:r w:rsidR="00854395">
        <w:rPr>
          <w:rFonts w:ascii="Times New Roman" w:eastAsia="Times New Roman" w:hAnsi="Times New Roman" w:cs="Times New Roman"/>
          <w:sz w:val="24"/>
        </w:rPr>
        <w:t xml:space="preserve">of </w:t>
      </w:r>
      <w:r w:rsidR="001F7A47">
        <w:rPr>
          <w:rFonts w:ascii="Times New Roman" w:eastAsia="Times New Roman" w:hAnsi="Times New Roman" w:cs="Times New Roman"/>
          <w:sz w:val="24"/>
        </w:rPr>
        <w:t>the powder of ox bone</w:t>
      </w:r>
      <w:r>
        <w:rPr>
          <w:rFonts w:ascii="Times New Roman" w:eastAsia="Times New Roman" w:hAnsi="Times New Roman" w:cs="Times New Roman"/>
          <w:sz w:val="24"/>
        </w:rPr>
        <w:t>. The author pointed out that the ash of ox hoof</w:t>
      </w:r>
      <w:r w:rsidR="00854395">
        <w:rPr>
          <w:rFonts w:ascii="Times New Roman" w:eastAsia="Times New Roman" w:hAnsi="Times New Roman" w:cs="Times New Roman"/>
          <w:sz w:val="24"/>
        </w:rPr>
        <w:t xml:space="preserve"> bones</w:t>
      </w:r>
      <w:r>
        <w:rPr>
          <w:rFonts w:ascii="Times New Roman" w:eastAsia="Times New Roman" w:hAnsi="Times New Roman" w:cs="Times New Roman"/>
          <w:sz w:val="24"/>
        </w:rPr>
        <w:t xml:space="preserve"> is dry and crumbles if you don’t mix it with fatty sand. </w:t>
      </w:r>
      <w:r w:rsidR="00854395">
        <w:rPr>
          <w:rFonts w:ascii="Times New Roman" w:eastAsia="Times New Roman" w:hAnsi="Times New Roman" w:cs="Times New Roman"/>
          <w:sz w:val="24"/>
        </w:rPr>
        <w:t>O</w:t>
      </w:r>
      <w:r w:rsidR="00B93D8B">
        <w:rPr>
          <w:rFonts w:ascii="Times New Roman" w:eastAsia="Times New Roman" w:hAnsi="Times New Roman" w:cs="Times New Roman"/>
          <w:sz w:val="24"/>
        </w:rPr>
        <w:t>n p084v, the author-practitioner mention</w:t>
      </w:r>
      <w:r w:rsidR="00477082">
        <w:rPr>
          <w:rFonts w:ascii="Times New Roman" w:eastAsia="Times New Roman" w:hAnsi="Times New Roman" w:cs="Times New Roman"/>
          <w:sz w:val="24"/>
        </w:rPr>
        <w:t>ed</w:t>
      </w:r>
      <w:r w:rsidR="00B93D8B">
        <w:rPr>
          <w:rFonts w:ascii="Times New Roman" w:eastAsia="Times New Roman" w:hAnsi="Times New Roman" w:cs="Times New Roman"/>
          <w:sz w:val="24"/>
        </w:rPr>
        <w:t xml:space="preserve"> that the ox hoof bone is very dry and lean and demands to be “well wet and humidified with a thick broth with elm root.” Therefore we can see that the ox hoof bone ash is not strong enough to bind together by itself. Then what about the rock salt?</w:t>
      </w:r>
    </w:p>
    <w:p w14:paraId="0BA35956" w14:textId="46FDFB57" w:rsidR="007A4CDC" w:rsidRPr="00B93D8B" w:rsidRDefault="00477082" w:rsidP="005C2535">
      <w:pPr>
        <w:spacing w:line="480" w:lineRule="auto"/>
        <w:ind w:firstLine="720"/>
        <w:jc w:val="left"/>
        <w:rPr>
          <w:rFonts w:ascii="Times New Roman" w:eastAsia="Times New Roman" w:hAnsi="Times New Roman" w:cs="Times New Roman"/>
          <w:b/>
          <w:sz w:val="24"/>
        </w:rPr>
      </w:pPr>
      <w:r>
        <w:rPr>
          <w:rFonts w:ascii="Times New Roman" w:eastAsia="Times New Roman" w:hAnsi="Times New Roman" w:cs="Times New Roman" w:hint="eastAsia"/>
          <w:b/>
          <w:sz w:val="24"/>
        </w:rPr>
        <w:t xml:space="preserve">What is </w:t>
      </w:r>
      <w:r w:rsidR="007A4CDC" w:rsidRPr="00B93D8B">
        <w:rPr>
          <w:rFonts w:ascii="Times New Roman" w:eastAsia="Times New Roman" w:hAnsi="Times New Roman" w:cs="Times New Roman" w:hint="eastAsia"/>
          <w:b/>
          <w:sz w:val="24"/>
        </w:rPr>
        <w:t>Rock Salt</w:t>
      </w:r>
      <w:r>
        <w:rPr>
          <w:rFonts w:ascii="Times New Roman" w:eastAsia="Times New Roman" w:hAnsi="Times New Roman" w:cs="Times New Roman" w:hint="eastAsia"/>
          <w:b/>
          <w:sz w:val="24"/>
        </w:rPr>
        <w:t>?</w:t>
      </w:r>
    </w:p>
    <w:p w14:paraId="024B08A8" w14:textId="195EFA7E" w:rsidR="007A4CDC" w:rsidRDefault="0022074C" w:rsidP="005C2535">
      <w:pPr>
        <w:spacing w:line="480" w:lineRule="auto"/>
        <w:ind w:firstLine="720"/>
        <w:jc w:val="left"/>
        <w:rPr>
          <w:rFonts w:ascii="Times New Roman" w:eastAsia="Times New Roman" w:hAnsi="Times New Roman" w:cs="Times New Roman" w:hint="eastAsia"/>
          <w:sz w:val="24"/>
        </w:rPr>
      </w:pPr>
      <w:r>
        <w:rPr>
          <w:rFonts w:ascii="Times New Roman" w:eastAsia="Times New Roman" w:hAnsi="Times New Roman" w:cs="Times New Roman" w:hint="eastAsia"/>
          <w:sz w:val="24"/>
        </w:rPr>
        <w:t>Rock salt is the mineral form of sodium chloride (</w:t>
      </w:r>
      <w:proofErr w:type="spellStart"/>
      <w:r>
        <w:rPr>
          <w:rFonts w:ascii="Times New Roman" w:eastAsia="Times New Roman" w:hAnsi="Times New Roman" w:cs="Times New Roman" w:hint="eastAsia"/>
          <w:sz w:val="24"/>
        </w:rPr>
        <w:t>NaCl</w:t>
      </w:r>
      <w:proofErr w:type="spellEnd"/>
      <w:r>
        <w:rPr>
          <w:rFonts w:ascii="Times New Roman" w:eastAsia="Times New Roman" w:hAnsi="Times New Roman" w:cs="Times New Roman" w:hint="eastAsia"/>
          <w:sz w:val="24"/>
        </w:rPr>
        <w:t xml:space="preserve">). It is mined from mountains and </w:t>
      </w:r>
      <w:r>
        <w:rPr>
          <w:rFonts w:ascii="Times New Roman" w:eastAsia="Times New Roman" w:hAnsi="Times New Roman" w:cs="Times New Roman"/>
          <w:sz w:val="24"/>
        </w:rPr>
        <w:t>“</w:t>
      </w:r>
      <w:r>
        <w:rPr>
          <w:rFonts w:ascii="Times New Roman" w:eastAsia="Times New Roman" w:hAnsi="Times New Roman" w:cs="Times New Roman" w:hint="eastAsia"/>
          <w:sz w:val="24"/>
        </w:rPr>
        <w:t>made by Nature in the form of stone.</w:t>
      </w:r>
      <w:r>
        <w:rPr>
          <w:rFonts w:ascii="Times New Roman" w:eastAsia="Times New Roman" w:hAnsi="Times New Roman" w:cs="Times New Roman"/>
          <w:sz w:val="24"/>
        </w:rPr>
        <w:t>”</w:t>
      </w:r>
      <w:r>
        <w:rPr>
          <w:rStyle w:val="aa"/>
          <w:rFonts w:ascii="Times New Roman" w:eastAsia="Times New Roman" w:hAnsi="Times New Roman" w:cs="Times New Roman"/>
          <w:sz w:val="24"/>
        </w:rPr>
        <w:footnoteReference w:id="15"/>
      </w:r>
      <w:r w:rsidR="00AD73C9">
        <w:rPr>
          <w:rFonts w:ascii="Times New Roman" w:eastAsia="Times New Roman" w:hAnsi="Times New Roman" w:cs="Times New Roman" w:hint="eastAsia"/>
          <w:sz w:val="24"/>
        </w:rPr>
        <w:t xml:space="preserve"> In the sixteenth century, according to </w:t>
      </w:r>
      <w:proofErr w:type="spellStart"/>
      <w:r w:rsidR="00AD73C9">
        <w:rPr>
          <w:rFonts w:ascii="Times New Roman" w:eastAsia="Times New Roman" w:hAnsi="Times New Roman" w:cs="Times New Roman" w:hint="eastAsia"/>
          <w:sz w:val="24"/>
        </w:rPr>
        <w:t>Biringuccio</w:t>
      </w:r>
      <w:proofErr w:type="spellEnd"/>
      <w:r w:rsidR="00AD73C9">
        <w:rPr>
          <w:rFonts w:ascii="Times New Roman" w:eastAsia="Times New Roman" w:hAnsi="Times New Roman" w:cs="Times New Roman" w:hint="eastAsia"/>
          <w:sz w:val="24"/>
        </w:rPr>
        <w:t xml:space="preserve">, Hungary had a great </w:t>
      </w:r>
      <w:r w:rsidR="00AD73C9">
        <w:rPr>
          <w:rFonts w:ascii="Times New Roman" w:eastAsia="Times New Roman" w:hAnsi="Times New Roman" w:cs="Times New Roman"/>
          <w:sz w:val="24"/>
        </w:rPr>
        <w:t>abundance</w:t>
      </w:r>
      <w:r w:rsidR="00AD73C9">
        <w:rPr>
          <w:rFonts w:ascii="Times New Roman" w:eastAsia="Times New Roman" w:hAnsi="Times New Roman" w:cs="Times New Roman" w:hint="eastAsia"/>
          <w:sz w:val="24"/>
        </w:rPr>
        <w:t xml:space="preserve"> of rock salt.</w:t>
      </w:r>
      <w:r w:rsidR="00AD73C9">
        <w:rPr>
          <w:rStyle w:val="aa"/>
          <w:rFonts w:ascii="Times New Roman" w:eastAsia="Times New Roman" w:hAnsi="Times New Roman" w:cs="Times New Roman"/>
          <w:sz w:val="24"/>
        </w:rPr>
        <w:footnoteReference w:id="16"/>
      </w:r>
      <w:r w:rsidR="00AD73C9">
        <w:rPr>
          <w:rFonts w:ascii="Times New Roman" w:eastAsia="Times New Roman" w:hAnsi="Times New Roman" w:cs="Times New Roman" w:hint="eastAsia"/>
          <w:sz w:val="24"/>
        </w:rPr>
        <w:t xml:space="preserve"> Other major </w:t>
      </w:r>
      <w:r w:rsidR="00756D3B">
        <w:rPr>
          <w:rFonts w:ascii="Times New Roman" w:eastAsia="Times New Roman" w:hAnsi="Times New Roman" w:cs="Times New Roman" w:hint="eastAsia"/>
          <w:sz w:val="24"/>
        </w:rPr>
        <w:t xml:space="preserve">salt mines in Europe include </w:t>
      </w:r>
      <w:r w:rsidR="00756D3B">
        <w:rPr>
          <w:rFonts w:ascii="Times New Roman" w:eastAsia="Times New Roman" w:hAnsi="Times New Roman" w:cs="Times New Roman"/>
          <w:sz w:val="24"/>
        </w:rPr>
        <w:t>the</w:t>
      </w:r>
      <w:r w:rsidR="00756D3B">
        <w:rPr>
          <w:rFonts w:ascii="Times New Roman" w:eastAsia="Times New Roman" w:hAnsi="Times New Roman" w:cs="Times New Roman" w:hint="eastAsia"/>
          <w:sz w:val="24"/>
        </w:rPr>
        <w:t xml:space="preserve"> </w:t>
      </w:r>
      <w:proofErr w:type="spellStart"/>
      <w:r w:rsidR="00756D3B" w:rsidRPr="00756D3B">
        <w:rPr>
          <w:rFonts w:ascii="Times New Roman" w:eastAsia="Times New Roman" w:hAnsi="Times New Roman" w:cs="Times New Roman"/>
          <w:sz w:val="24"/>
        </w:rPr>
        <w:t>Saltmine</w:t>
      </w:r>
      <w:proofErr w:type="spellEnd"/>
      <w:r w:rsidR="00756D3B" w:rsidRPr="00756D3B">
        <w:rPr>
          <w:rFonts w:ascii="Times New Roman" w:eastAsia="Times New Roman" w:hAnsi="Times New Roman" w:cs="Times New Roman"/>
          <w:sz w:val="24"/>
        </w:rPr>
        <w:t xml:space="preserve"> Berchtesgaden</w:t>
      </w:r>
      <w:r w:rsidR="00756D3B">
        <w:rPr>
          <w:rFonts w:ascii="Times New Roman" w:eastAsia="Times New Roman" w:hAnsi="Times New Roman" w:cs="Times New Roman" w:hint="eastAsia"/>
          <w:sz w:val="24"/>
        </w:rPr>
        <w:t xml:space="preserve"> in </w:t>
      </w:r>
      <w:proofErr w:type="spellStart"/>
      <w:r w:rsidR="00756D3B">
        <w:rPr>
          <w:rFonts w:ascii="Times New Roman" w:eastAsia="Times New Roman" w:hAnsi="Times New Roman" w:cs="Times New Roman" w:hint="eastAsia"/>
          <w:sz w:val="24"/>
        </w:rPr>
        <w:t>Rheinberg</w:t>
      </w:r>
      <w:proofErr w:type="spellEnd"/>
      <w:r w:rsidR="00756D3B">
        <w:rPr>
          <w:rFonts w:ascii="Times New Roman" w:eastAsia="Times New Roman" w:hAnsi="Times New Roman" w:cs="Times New Roman" w:hint="eastAsia"/>
          <w:sz w:val="24"/>
        </w:rPr>
        <w:t>, South</w:t>
      </w:r>
      <w:r w:rsidR="00A90021">
        <w:rPr>
          <w:rFonts w:ascii="Times New Roman" w:eastAsia="Times New Roman" w:hAnsi="Times New Roman" w:cs="Times New Roman" w:hint="eastAsia"/>
          <w:sz w:val="24"/>
        </w:rPr>
        <w:t xml:space="preserve"> Germany. Although the color of rock salt varies</w:t>
      </w:r>
      <w:r w:rsidR="00756D3B">
        <w:rPr>
          <w:rFonts w:ascii="Times New Roman" w:eastAsia="Times New Roman" w:hAnsi="Times New Roman" w:cs="Times New Roman" w:hint="eastAsia"/>
          <w:sz w:val="24"/>
        </w:rPr>
        <w:t xml:space="preserve"> in each mine, the main component, sodium chloride, is the same. </w:t>
      </w:r>
      <w:r w:rsidR="00A90021">
        <w:rPr>
          <w:rFonts w:ascii="Times New Roman" w:eastAsia="Times New Roman" w:hAnsi="Times New Roman" w:cs="Times New Roman" w:hint="eastAsia"/>
          <w:sz w:val="24"/>
        </w:rPr>
        <w:t xml:space="preserve">We chose Himalayan salt from the </w:t>
      </w:r>
      <w:proofErr w:type="spellStart"/>
      <w:r w:rsidR="00A90021" w:rsidRPr="00A90021">
        <w:rPr>
          <w:rFonts w:ascii="Times New Roman" w:eastAsia="Times New Roman" w:hAnsi="Times New Roman" w:cs="Times New Roman"/>
          <w:sz w:val="24"/>
        </w:rPr>
        <w:t>Khewra</w:t>
      </w:r>
      <w:proofErr w:type="spellEnd"/>
      <w:r w:rsidR="00A90021" w:rsidRPr="00A90021">
        <w:rPr>
          <w:rFonts w:ascii="Times New Roman" w:eastAsia="Times New Roman" w:hAnsi="Times New Roman" w:cs="Times New Roman"/>
          <w:sz w:val="24"/>
        </w:rPr>
        <w:t xml:space="preserve"> Salt Mine</w:t>
      </w:r>
      <w:r w:rsidR="00A90021">
        <w:rPr>
          <w:rFonts w:ascii="Times New Roman" w:eastAsia="Times New Roman" w:hAnsi="Times New Roman" w:cs="Times New Roman" w:hint="eastAsia"/>
          <w:sz w:val="24"/>
        </w:rPr>
        <w:t xml:space="preserve"> in Pakistan for our experiment</w:t>
      </w:r>
      <w:r w:rsidR="009F4F5D">
        <w:rPr>
          <w:rFonts w:ascii="Times New Roman" w:eastAsia="Times New Roman" w:hAnsi="Times New Roman" w:cs="Times New Roman" w:hint="eastAsia"/>
          <w:sz w:val="24"/>
        </w:rPr>
        <w:t xml:space="preserve"> (fig 6)</w:t>
      </w:r>
      <w:r w:rsidR="00A90021">
        <w:rPr>
          <w:rFonts w:ascii="Times New Roman" w:eastAsia="Times New Roman" w:hAnsi="Times New Roman" w:cs="Times New Roman" w:hint="eastAsia"/>
          <w:sz w:val="24"/>
        </w:rPr>
        <w:t xml:space="preserve">. </w:t>
      </w:r>
      <w:r w:rsidR="00A90021" w:rsidRPr="00A90021">
        <w:rPr>
          <w:rFonts w:ascii="Times New Roman" w:eastAsia="Times New Roman" w:hAnsi="Times New Roman" w:cs="Times New Roman"/>
          <w:sz w:val="24"/>
        </w:rPr>
        <w:t>The chemical composition of Himalayan salt i</w:t>
      </w:r>
      <w:r w:rsidR="00A90021">
        <w:rPr>
          <w:rFonts w:ascii="Times New Roman" w:eastAsia="Times New Roman" w:hAnsi="Times New Roman" w:cs="Times New Roman"/>
          <w:sz w:val="24"/>
        </w:rPr>
        <w:t>ncludes 95–96% sodium chloride</w:t>
      </w:r>
      <w:r w:rsidR="00A90021">
        <w:rPr>
          <w:rFonts w:ascii="Times New Roman" w:eastAsia="Times New Roman" w:hAnsi="Times New Roman" w:cs="Times New Roman" w:hint="eastAsia"/>
          <w:sz w:val="24"/>
        </w:rPr>
        <w:t xml:space="preserve"> and</w:t>
      </w:r>
      <w:r w:rsidR="00A90021">
        <w:rPr>
          <w:rFonts w:ascii="Times New Roman" w:eastAsia="Times New Roman" w:hAnsi="Times New Roman" w:cs="Times New Roman"/>
          <w:sz w:val="24"/>
        </w:rPr>
        <w:t xml:space="preserve"> iron oxide</w:t>
      </w:r>
      <w:r w:rsidR="00A90021">
        <w:rPr>
          <w:rFonts w:ascii="Times New Roman" w:eastAsia="Times New Roman" w:hAnsi="Times New Roman" w:cs="Times New Roman" w:hint="eastAsia"/>
          <w:sz w:val="24"/>
        </w:rPr>
        <w:t>, which gives the salt pink color.</w:t>
      </w:r>
    </w:p>
    <w:p w14:paraId="402A3FB6" w14:textId="1EB15DD5" w:rsidR="009F4F5D" w:rsidRPr="009F4F5D" w:rsidRDefault="007F76B5" w:rsidP="005C2535">
      <w:pPr>
        <w:spacing w:line="480" w:lineRule="auto"/>
        <w:ind w:firstLine="720"/>
        <w:jc w:val="left"/>
        <w:rPr>
          <w:rFonts w:ascii="Times New Roman" w:eastAsia="Times New Roman" w:hAnsi="Times New Roman" w:cs="Times New Roman" w:hint="eastAsia"/>
          <w:b/>
          <w:sz w:val="24"/>
        </w:rPr>
      </w:pPr>
      <w:r>
        <w:rPr>
          <w:rFonts w:ascii="Times New Roman" w:eastAsia="Times New Roman" w:hAnsi="Times New Roman" w:cs="Times New Roman" w:hint="eastAsia"/>
          <w:b/>
          <w:sz w:val="24"/>
        </w:rPr>
        <w:t xml:space="preserve">Can Bone Ash and Rock Salt Bind? </w:t>
      </w:r>
      <w:r w:rsidR="009F4F5D">
        <w:rPr>
          <w:rFonts w:ascii="Times New Roman" w:eastAsia="Times New Roman" w:hAnsi="Times New Roman" w:cs="Times New Roman"/>
          <w:b/>
          <w:sz w:val="24"/>
        </w:rPr>
        <w:t>What</w:t>
      </w:r>
      <w:r w:rsidR="009F4F5D">
        <w:rPr>
          <w:rFonts w:ascii="Times New Roman" w:eastAsia="Times New Roman" w:hAnsi="Times New Roman" w:cs="Times New Roman" w:hint="eastAsia"/>
          <w:b/>
          <w:sz w:val="24"/>
        </w:rPr>
        <w:t xml:space="preserve"> is the Binder?</w:t>
      </w:r>
    </w:p>
    <w:p w14:paraId="5E242534" w14:textId="2FF1F12A" w:rsidR="00B1406A" w:rsidRDefault="002F1661"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O</w:t>
      </w:r>
      <w:r w:rsidR="00B07F26">
        <w:rPr>
          <w:rFonts w:ascii="Times New Roman" w:eastAsia="Times New Roman" w:hAnsi="Times New Roman" w:cs="Times New Roman" w:hint="eastAsia"/>
          <w:sz w:val="24"/>
        </w:rPr>
        <w:t xml:space="preserve">n p089r, </w:t>
      </w:r>
      <w:r w:rsidR="002C17B9">
        <w:rPr>
          <w:rFonts w:ascii="Times New Roman" w:eastAsia="Times New Roman" w:hAnsi="Times New Roman" w:cs="Times New Roman"/>
          <w:sz w:val="24"/>
        </w:rPr>
        <w:t>in contrast to</w:t>
      </w:r>
      <w:r w:rsidR="00B07F26">
        <w:rPr>
          <w:rFonts w:ascii="Times New Roman" w:eastAsia="Times New Roman" w:hAnsi="Times New Roman" w:cs="Times New Roman" w:hint="eastAsia"/>
          <w:sz w:val="24"/>
        </w:rPr>
        <w:t xml:space="preserve"> other recipes </w:t>
      </w:r>
      <w:r w:rsidR="002C17B9">
        <w:rPr>
          <w:rFonts w:ascii="Times New Roman" w:eastAsia="Times New Roman" w:hAnsi="Times New Roman" w:cs="Times New Roman"/>
          <w:sz w:val="24"/>
        </w:rPr>
        <w:t>for</w:t>
      </w:r>
      <w:r w:rsidR="002C17B9">
        <w:rPr>
          <w:rFonts w:ascii="Times New Roman" w:eastAsia="Times New Roman" w:hAnsi="Times New Roman" w:cs="Times New Roman" w:hint="eastAsia"/>
          <w:sz w:val="24"/>
        </w:rPr>
        <w:t xml:space="preserve"> </w:t>
      </w:r>
      <w:r w:rsidR="00B07F26">
        <w:rPr>
          <w:rFonts w:ascii="Times New Roman" w:eastAsia="Times New Roman" w:hAnsi="Times New Roman" w:cs="Times New Roman" w:hint="eastAsia"/>
          <w:sz w:val="24"/>
        </w:rPr>
        <w:t>s</w:t>
      </w:r>
      <w:r>
        <w:rPr>
          <w:rFonts w:ascii="Times New Roman" w:eastAsia="Times New Roman" w:hAnsi="Times New Roman" w:cs="Times New Roman" w:hint="eastAsia"/>
          <w:sz w:val="24"/>
        </w:rPr>
        <w:t xml:space="preserve">andcasting, no binder or </w:t>
      </w:r>
      <w:proofErr w:type="spellStart"/>
      <w:r>
        <w:rPr>
          <w:rFonts w:ascii="Times New Roman" w:eastAsia="Times New Roman" w:hAnsi="Times New Roman" w:cs="Times New Roman" w:hint="eastAsia"/>
          <w:sz w:val="24"/>
        </w:rPr>
        <w:t>magist</w:t>
      </w:r>
      <w:r w:rsidR="00B07F26">
        <w:rPr>
          <w:rFonts w:ascii="Times New Roman" w:eastAsia="Times New Roman" w:hAnsi="Times New Roman" w:cs="Times New Roman" w:hint="eastAsia"/>
          <w:sz w:val="24"/>
        </w:rPr>
        <w:t>ry</w:t>
      </w:r>
      <w:proofErr w:type="spellEnd"/>
      <w:r w:rsidR="00B07F26">
        <w:rPr>
          <w:rFonts w:ascii="Times New Roman" w:eastAsia="Times New Roman" w:hAnsi="Times New Roman" w:cs="Times New Roman" w:hint="eastAsia"/>
          <w:sz w:val="24"/>
        </w:rPr>
        <w:t xml:space="preserve"> was mentioned. The author</w:t>
      </w:r>
      <w:r>
        <w:rPr>
          <w:rFonts w:ascii="Times New Roman" w:eastAsia="Times New Roman" w:hAnsi="Times New Roman" w:cs="Times New Roman"/>
          <w:sz w:val="24"/>
        </w:rPr>
        <w:t>-practitioner</w:t>
      </w:r>
      <w:r w:rsidR="00B07F26">
        <w:rPr>
          <w:rFonts w:ascii="Times New Roman" w:eastAsia="Times New Roman" w:hAnsi="Times New Roman" w:cs="Times New Roman" w:hint="eastAsia"/>
          <w:sz w:val="24"/>
        </w:rPr>
        <w:t xml:space="preserve"> just suggested </w:t>
      </w:r>
      <w:r w:rsidR="00B1406A">
        <w:rPr>
          <w:rFonts w:ascii="Times New Roman" w:eastAsia="Times New Roman" w:hAnsi="Times New Roman" w:cs="Times New Roman" w:hint="eastAsia"/>
          <w:sz w:val="24"/>
        </w:rPr>
        <w:t>moist</w:t>
      </w:r>
      <w:r w:rsidR="002C17B9">
        <w:rPr>
          <w:rFonts w:ascii="Times New Roman" w:eastAsia="Times New Roman" w:hAnsi="Times New Roman" w:cs="Times New Roman"/>
          <w:sz w:val="24"/>
        </w:rPr>
        <w:t>ening</w:t>
      </w:r>
      <w:r w:rsidR="00B1406A">
        <w:rPr>
          <w:rFonts w:ascii="Times New Roman" w:eastAsia="Times New Roman" w:hAnsi="Times New Roman" w:cs="Times New Roman" w:hint="eastAsia"/>
          <w:sz w:val="24"/>
        </w:rPr>
        <w:t xml:space="preserve"> the sand </w:t>
      </w:r>
      <w:r w:rsidR="00132D90">
        <w:rPr>
          <w:rFonts w:ascii="Times New Roman" w:eastAsia="Times New Roman" w:hAnsi="Times New Roman" w:cs="Times New Roman" w:hint="eastAsia"/>
          <w:sz w:val="24"/>
        </w:rPr>
        <w:t>in a sheet of paper folded in a moist napkin</w:t>
      </w:r>
      <w:r w:rsidR="002C17B9">
        <w:rPr>
          <w:rFonts w:ascii="Times New Roman" w:eastAsia="Times New Roman" w:hAnsi="Times New Roman" w:cs="Times New Roman"/>
          <w:sz w:val="24"/>
        </w:rPr>
        <w:t>,</w:t>
      </w:r>
      <w:r w:rsidR="00E41A27">
        <w:rPr>
          <w:rFonts w:ascii="Times New Roman" w:eastAsia="Times New Roman" w:hAnsi="Times New Roman" w:cs="Times New Roman" w:hint="eastAsia"/>
          <w:sz w:val="24"/>
        </w:rPr>
        <w:t xml:space="preserve"> and </w:t>
      </w:r>
      <w:r w:rsidR="002C17B9">
        <w:rPr>
          <w:rFonts w:ascii="Times New Roman" w:eastAsia="Times New Roman" w:hAnsi="Times New Roman" w:cs="Times New Roman"/>
          <w:sz w:val="24"/>
        </w:rPr>
        <w:t>then allowing the</w:t>
      </w:r>
      <w:r w:rsidR="00E41A27">
        <w:rPr>
          <w:rFonts w:ascii="Times New Roman" w:eastAsia="Times New Roman" w:hAnsi="Times New Roman" w:cs="Times New Roman" w:hint="eastAsia"/>
          <w:sz w:val="24"/>
        </w:rPr>
        <w:t xml:space="preserve"> sand </w:t>
      </w:r>
      <w:r w:rsidR="002C17B9">
        <w:rPr>
          <w:rFonts w:ascii="Times New Roman" w:eastAsia="Times New Roman" w:hAnsi="Times New Roman" w:cs="Times New Roman"/>
          <w:sz w:val="24"/>
        </w:rPr>
        <w:t xml:space="preserve">to dampen in </w:t>
      </w:r>
      <w:r w:rsidR="00E41A27">
        <w:rPr>
          <w:rFonts w:ascii="Times New Roman" w:eastAsia="Times New Roman" w:hAnsi="Times New Roman" w:cs="Times New Roman" w:hint="eastAsia"/>
          <w:sz w:val="24"/>
        </w:rPr>
        <w:t xml:space="preserve">the moisture of the night or the moisture of the cellar. </w:t>
      </w:r>
      <w:r w:rsidR="002C17B9">
        <w:rPr>
          <w:rFonts w:ascii="Times New Roman" w:eastAsia="Times New Roman" w:hAnsi="Times New Roman" w:cs="Times New Roman"/>
          <w:sz w:val="24"/>
        </w:rPr>
        <w:t>On</w:t>
      </w:r>
      <w:r w:rsidR="002C17B9">
        <w:rPr>
          <w:rFonts w:ascii="Times New Roman" w:eastAsia="Times New Roman" w:hAnsi="Times New Roman" w:cs="Times New Roman" w:hint="eastAsia"/>
          <w:sz w:val="24"/>
        </w:rPr>
        <w:t xml:space="preserve"> </w:t>
      </w:r>
      <w:r w:rsidR="00E41A27">
        <w:rPr>
          <w:rFonts w:ascii="Times New Roman" w:eastAsia="Times New Roman" w:hAnsi="Times New Roman" w:cs="Times New Roman" w:hint="eastAsia"/>
          <w:sz w:val="24"/>
        </w:rPr>
        <w:t>p088v, the author</w:t>
      </w:r>
      <w:r>
        <w:rPr>
          <w:rFonts w:ascii="Times New Roman" w:eastAsia="Times New Roman" w:hAnsi="Times New Roman" w:cs="Times New Roman"/>
          <w:sz w:val="24"/>
        </w:rPr>
        <w:t>-practitioner</w:t>
      </w:r>
      <w:r w:rsidR="00E41A27">
        <w:rPr>
          <w:rFonts w:ascii="Times New Roman" w:eastAsia="Times New Roman" w:hAnsi="Times New Roman" w:cs="Times New Roman" w:hint="eastAsia"/>
          <w:sz w:val="24"/>
        </w:rPr>
        <w:t xml:space="preserve"> used </w:t>
      </w:r>
      <w:r w:rsidR="002C17B9">
        <w:rPr>
          <w:rFonts w:ascii="Times New Roman" w:eastAsia="Times New Roman" w:hAnsi="Times New Roman" w:cs="Times New Roman"/>
          <w:sz w:val="24"/>
        </w:rPr>
        <w:t>a</w:t>
      </w:r>
      <w:r w:rsidR="002C17B9">
        <w:rPr>
          <w:rFonts w:ascii="Times New Roman" w:eastAsia="Times New Roman" w:hAnsi="Times New Roman" w:cs="Times New Roman" w:hint="eastAsia"/>
          <w:sz w:val="24"/>
        </w:rPr>
        <w:t xml:space="preserve"> </w:t>
      </w:r>
      <w:r w:rsidR="00E41A27">
        <w:rPr>
          <w:rFonts w:ascii="Times New Roman" w:eastAsia="Times New Roman" w:hAnsi="Times New Roman" w:cs="Times New Roman" w:hint="eastAsia"/>
          <w:sz w:val="24"/>
        </w:rPr>
        <w:t>similar way to mo</w:t>
      </w:r>
      <w:r w:rsidR="00D3156D">
        <w:rPr>
          <w:rFonts w:ascii="Times New Roman" w:eastAsia="Times New Roman" w:hAnsi="Times New Roman" w:cs="Times New Roman" w:hint="eastAsia"/>
          <w:sz w:val="24"/>
        </w:rPr>
        <w:t>i</w:t>
      </w:r>
      <w:r w:rsidR="00E41A27">
        <w:rPr>
          <w:rFonts w:ascii="Times New Roman" w:eastAsia="Times New Roman" w:hAnsi="Times New Roman" w:cs="Times New Roman" w:hint="eastAsia"/>
          <w:sz w:val="24"/>
        </w:rPr>
        <w:t>st</w:t>
      </w:r>
      <w:r w:rsidR="002C17B9">
        <w:rPr>
          <w:rFonts w:ascii="Times New Roman" w:eastAsia="Times New Roman" w:hAnsi="Times New Roman" w:cs="Times New Roman"/>
          <w:sz w:val="24"/>
        </w:rPr>
        <w:t>en</w:t>
      </w:r>
      <w:r w:rsidR="00E41A27">
        <w:rPr>
          <w:rFonts w:ascii="Times New Roman" w:eastAsia="Times New Roman" w:hAnsi="Times New Roman" w:cs="Times New Roman" w:hint="eastAsia"/>
          <w:sz w:val="24"/>
        </w:rPr>
        <w:t xml:space="preserve"> the sand made from rock salt</w:t>
      </w:r>
      <w:r>
        <w:rPr>
          <w:rFonts w:ascii="Times New Roman" w:eastAsia="Times New Roman" w:hAnsi="Times New Roman" w:cs="Times New Roman"/>
          <w:sz w:val="24"/>
        </w:rPr>
        <w:t>.</w:t>
      </w:r>
      <w:r w:rsidR="00E41A27">
        <w:rPr>
          <w:rFonts w:ascii="Times New Roman" w:eastAsia="Times New Roman" w:hAnsi="Times New Roman" w:cs="Times New Roman" w:hint="eastAsia"/>
          <w:sz w:val="24"/>
        </w:rPr>
        <w:t xml:space="preserve"> Here we can see that in recipes using rock salt as the sand, the </w:t>
      </w:r>
      <w:r w:rsidR="00E41A27">
        <w:rPr>
          <w:rFonts w:ascii="Times New Roman" w:eastAsia="Times New Roman" w:hAnsi="Times New Roman" w:cs="Times New Roman"/>
          <w:sz w:val="24"/>
        </w:rPr>
        <w:t>author</w:t>
      </w:r>
      <w:r>
        <w:rPr>
          <w:rFonts w:ascii="Times New Roman" w:eastAsia="Times New Roman" w:hAnsi="Times New Roman" w:cs="Times New Roman"/>
          <w:sz w:val="24"/>
        </w:rPr>
        <w:t>-practitioner</w:t>
      </w:r>
      <w:r w:rsidR="00E41A27">
        <w:rPr>
          <w:rFonts w:ascii="Times New Roman" w:eastAsia="Times New Roman" w:hAnsi="Times New Roman" w:cs="Times New Roman" w:hint="eastAsia"/>
          <w:sz w:val="24"/>
        </w:rPr>
        <w:t xml:space="preserve"> would choose to moist</w:t>
      </w:r>
      <w:r w:rsidR="002C17B9">
        <w:rPr>
          <w:rFonts w:ascii="Times New Roman" w:eastAsia="Times New Roman" w:hAnsi="Times New Roman" w:cs="Times New Roman"/>
          <w:sz w:val="24"/>
        </w:rPr>
        <w:t>en</w:t>
      </w:r>
      <w:r w:rsidR="00E41A27">
        <w:rPr>
          <w:rFonts w:ascii="Times New Roman" w:eastAsia="Times New Roman" w:hAnsi="Times New Roman" w:cs="Times New Roman" w:hint="eastAsia"/>
          <w:sz w:val="24"/>
        </w:rPr>
        <w:t xml:space="preserve"> in air or paper to make the sand wet instead of directly adding liquid into the sand. This is because, as author explained in p088v, </w:t>
      </w:r>
      <w:r w:rsidR="00E41A27">
        <w:rPr>
          <w:rFonts w:ascii="Times New Roman" w:eastAsia="Times New Roman" w:hAnsi="Times New Roman" w:cs="Times New Roman"/>
          <w:sz w:val="24"/>
        </w:rPr>
        <w:t>“</w:t>
      </w:r>
      <w:r w:rsidR="00E41A27">
        <w:rPr>
          <w:rFonts w:ascii="Times New Roman" w:eastAsia="Times New Roman" w:hAnsi="Times New Roman" w:cs="Times New Roman" w:hint="eastAsia"/>
          <w:sz w:val="24"/>
        </w:rPr>
        <w:t>rock salt, like all other salts, dissolves in dampness.</w:t>
      </w:r>
      <w:r w:rsidR="00E41A27">
        <w:rPr>
          <w:rFonts w:ascii="Times New Roman" w:eastAsia="Times New Roman" w:hAnsi="Times New Roman" w:cs="Times New Roman"/>
          <w:sz w:val="24"/>
        </w:rPr>
        <w:t>”</w:t>
      </w:r>
      <w:r w:rsidR="009F4F5D">
        <w:rPr>
          <w:rFonts w:ascii="Times New Roman" w:eastAsia="Times New Roman" w:hAnsi="Times New Roman" w:cs="Times New Roman" w:hint="eastAsia"/>
          <w:sz w:val="24"/>
        </w:rPr>
        <w:t xml:space="preserve"> Since directly adding large amount of liquid </w:t>
      </w:r>
      <w:r w:rsidR="00E41A27">
        <w:rPr>
          <w:rFonts w:ascii="Times New Roman" w:eastAsia="Times New Roman" w:hAnsi="Times New Roman" w:cs="Times New Roman" w:hint="eastAsia"/>
          <w:sz w:val="24"/>
        </w:rPr>
        <w:t xml:space="preserve">into the sand will dissolve the rock </w:t>
      </w:r>
      <w:r w:rsidR="00B24493">
        <w:rPr>
          <w:rFonts w:ascii="Times New Roman" w:eastAsia="Times New Roman" w:hAnsi="Times New Roman" w:cs="Times New Roman" w:hint="eastAsia"/>
          <w:sz w:val="24"/>
        </w:rPr>
        <w:t>salt</w:t>
      </w:r>
      <w:r w:rsidR="00E41A27">
        <w:rPr>
          <w:rFonts w:ascii="Times New Roman" w:eastAsia="Times New Roman" w:hAnsi="Times New Roman" w:cs="Times New Roman" w:hint="eastAsia"/>
          <w:sz w:val="24"/>
        </w:rPr>
        <w:t>, the author chose to use the moist</w:t>
      </w:r>
      <w:r w:rsidR="006D6BB6">
        <w:rPr>
          <w:rFonts w:ascii="Times New Roman" w:eastAsia="Times New Roman" w:hAnsi="Times New Roman" w:cs="Times New Roman"/>
          <w:sz w:val="24"/>
        </w:rPr>
        <w:t>ure</w:t>
      </w:r>
      <w:r w:rsidR="00E41A27">
        <w:rPr>
          <w:rFonts w:ascii="Times New Roman" w:eastAsia="Times New Roman" w:hAnsi="Times New Roman" w:cs="Times New Roman" w:hint="eastAsia"/>
          <w:sz w:val="24"/>
        </w:rPr>
        <w:t xml:space="preserve"> in the air and in the paper to bind the sand.</w:t>
      </w:r>
      <w:r w:rsidR="00D3156D">
        <w:rPr>
          <w:rFonts w:ascii="Times New Roman" w:eastAsia="Times New Roman" w:hAnsi="Times New Roman" w:cs="Times New Roman" w:hint="eastAsia"/>
          <w:sz w:val="24"/>
        </w:rPr>
        <w:t xml:space="preserve"> In our experiment, we used a humidifier to </w:t>
      </w:r>
      <w:r w:rsidR="002C17B9">
        <w:rPr>
          <w:rFonts w:ascii="Times New Roman" w:eastAsia="Times New Roman" w:hAnsi="Times New Roman" w:cs="Times New Roman"/>
          <w:sz w:val="24"/>
        </w:rPr>
        <w:t xml:space="preserve">imitate and </w:t>
      </w:r>
      <w:r w:rsidR="00D3156D">
        <w:rPr>
          <w:rFonts w:ascii="Times New Roman" w:eastAsia="Times New Roman" w:hAnsi="Times New Roman" w:cs="Times New Roman" w:hint="eastAsia"/>
          <w:sz w:val="24"/>
        </w:rPr>
        <w:t>accelerate this process.</w:t>
      </w:r>
      <w:r w:rsidR="00890DEA">
        <w:rPr>
          <w:rFonts w:ascii="Times New Roman" w:eastAsia="Times New Roman" w:hAnsi="Times New Roman" w:cs="Times New Roman" w:hint="eastAsia"/>
          <w:sz w:val="24"/>
        </w:rPr>
        <w:t xml:space="preserve"> We </w:t>
      </w:r>
      <w:r w:rsidR="00890DEA" w:rsidRPr="00890DEA">
        <w:rPr>
          <w:rFonts w:ascii="Times New Roman" w:eastAsia="Times New Roman" w:hAnsi="Times New Roman" w:cs="Times New Roman"/>
          <w:sz w:val="24"/>
        </w:rPr>
        <w:t xml:space="preserve">folded </w:t>
      </w:r>
      <w:r w:rsidR="002C17B9">
        <w:rPr>
          <w:rFonts w:ascii="Times New Roman" w:eastAsia="Times New Roman" w:hAnsi="Times New Roman" w:cs="Times New Roman"/>
          <w:sz w:val="24"/>
        </w:rPr>
        <w:t xml:space="preserve">a </w:t>
      </w:r>
      <w:r w:rsidR="00890DEA" w:rsidRPr="00890DEA">
        <w:rPr>
          <w:rFonts w:ascii="Times New Roman" w:eastAsia="Times New Roman" w:hAnsi="Times New Roman" w:cs="Times New Roman"/>
          <w:sz w:val="24"/>
        </w:rPr>
        <w:t xml:space="preserve">piece of linen, wet with water and squeezed out </w:t>
      </w:r>
      <w:r w:rsidR="00890DEA">
        <w:rPr>
          <w:rFonts w:ascii="Times New Roman" w:eastAsia="Times New Roman" w:hAnsi="Times New Roman" w:cs="Times New Roman" w:hint="eastAsia"/>
          <w:sz w:val="24"/>
        </w:rPr>
        <w:t xml:space="preserve">the water </w:t>
      </w:r>
      <w:r w:rsidR="00890DEA">
        <w:rPr>
          <w:rFonts w:ascii="Times New Roman" w:eastAsia="Times New Roman" w:hAnsi="Times New Roman" w:cs="Times New Roman"/>
          <w:sz w:val="24"/>
        </w:rPr>
        <w:t>to</w:t>
      </w:r>
      <w:r w:rsidR="00890DEA">
        <w:rPr>
          <w:rFonts w:ascii="Times New Roman" w:eastAsia="Times New Roman" w:hAnsi="Times New Roman" w:cs="Times New Roman" w:hint="eastAsia"/>
          <w:sz w:val="24"/>
        </w:rPr>
        <w:t xml:space="preserve"> the extent</w:t>
      </w:r>
      <w:r w:rsidR="00890DEA">
        <w:rPr>
          <w:rFonts w:ascii="Times New Roman" w:eastAsia="Times New Roman" w:hAnsi="Times New Roman" w:cs="Times New Roman"/>
          <w:sz w:val="24"/>
        </w:rPr>
        <w:t xml:space="preserve"> that it </w:t>
      </w:r>
      <w:r w:rsidR="002C17B9">
        <w:rPr>
          <w:rFonts w:ascii="Times New Roman" w:eastAsia="Times New Roman" w:hAnsi="Times New Roman" w:cs="Times New Roman"/>
          <w:sz w:val="24"/>
        </w:rPr>
        <w:t>no longer dripped</w:t>
      </w:r>
      <w:r w:rsidR="00890DEA" w:rsidRPr="00890DEA">
        <w:rPr>
          <w:rFonts w:ascii="Times New Roman" w:eastAsia="Times New Roman" w:hAnsi="Times New Roman" w:cs="Times New Roman"/>
          <w:sz w:val="24"/>
        </w:rPr>
        <w:t xml:space="preserve">, folded around </w:t>
      </w:r>
      <w:r w:rsidR="002C17B9">
        <w:rPr>
          <w:rFonts w:ascii="Times New Roman" w:eastAsia="Times New Roman" w:hAnsi="Times New Roman" w:cs="Times New Roman"/>
          <w:sz w:val="24"/>
        </w:rPr>
        <w:t xml:space="preserve">the sand </w:t>
      </w:r>
      <w:r w:rsidR="00890DEA" w:rsidRPr="00890DEA">
        <w:rPr>
          <w:rFonts w:ascii="Times New Roman" w:eastAsia="Times New Roman" w:hAnsi="Times New Roman" w:cs="Times New Roman"/>
          <w:sz w:val="24"/>
        </w:rPr>
        <w:t xml:space="preserve">a piece of paper drizzled with water, </w:t>
      </w:r>
      <w:r w:rsidR="002C17B9">
        <w:rPr>
          <w:rFonts w:ascii="Times New Roman" w:eastAsia="Times New Roman" w:hAnsi="Times New Roman" w:cs="Times New Roman"/>
          <w:sz w:val="24"/>
        </w:rPr>
        <w:t xml:space="preserve">then </w:t>
      </w:r>
      <w:r w:rsidR="00890DEA" w:rsidRPr="00890DEA">
        <w:rPr>
          <w:rFonts w:ascii="Times New Roman" w:eastAsia="Times New Roman" w:hAnsi="Times New Roman" w:cs="Times New Roman"/>
          <w:sz w:val="24"/>
        </w:rPr>
        <w:t>folded around a layer of our mold material spread out as wide as possible on the plate</w:t>
      </w:r>
      <w:r w:rsidR="00B24493">
        <w:rPr>
          <w:rFonts w:ascii="Times New Roman" w:eastAsia="Times New Roman" w:hAnsi="Times New Roman" w:cs="Times New Roman" w:hint="eastAsia"/>
          <w:sz w:val="24"/>
        </w:rPr>
        <w:t xml:space="preserve"> (Fig. 7 and 8)</w:t>
      </w:r>
      <w:r w:rsidR="00890DEA">
        <w:rPr>
          <w:rFonts w:ascii="Times New Roman" w:eastAsia="Times New Roman" w:hAnsi="Times New Roman" w:cs="Times New Roman" w:hint="eastAsia"/>
          <w:sz w:val="24"/>
        </w:rPr>
        <w:t>. The</w:t>
      </w:r>
      <w:r w:rsidR="002C17B9">
        <w:rPr>
          <w:rFonts w:ascii="Times New Roman" w:eastAsia="Times New Roman" w:hAnsi="Times New Roman" w:cs="Times New Roman"/>
          <w:sz w:val="24"/>
        </w:rPr>
        <w:t>n</w:t>
      </w:r>
      <w:r w:rsidR="00890DEA">
        <w:rPr>
          <w:rFonts w:ascii="Times New Roman" w:eastAsia="Times New Roman" w:hAnsi="Times New Roman" w:cs="Times New Roman" w:hint="eastAsia"/>
          <w:sz w:val="24"/>
        </w:rPr>
        <w:t xml:space="preserve"> we put the plate </w:t>
      </w:r>
      <w:r w:rsidR="00890DEA">
        <w:rPr>
          <w:rFonts w:ascii="Times New Roman" w:eastAsia="Times New Roman" w:hAnsi="Times New Roman" w:cs="Times New Roman"/>
          <w:sz w:val="24"/>
        </w:rPr>
        <w:t>on</w:t>
      </w:r>
      <w:r w:rsidR="00890DEA">
        <w:rPr>
          <w:rFonts w:ascii="Times New Roman" w:eastAsia="Times New Roman" w:hAnsi="Times New Roman" w:cs="Times New Roman" w:hint="eastAsia"/>
          <w:sz w:val="24"/>
        </w:rPr>
        <w:t xml:space="preserve"> an improvised </w:t>
      </w:r>
      <w:r w:rsidR="002C17B9">
        <w:rPr>
          <w:rFonts w:ascii="Times New Roman" w:eastAsia="Times New Roman" w:hAnsi="Times New Roman" w:cs="Times New Roman"/>
          <w:sz w:val="24"/>
        </w:rPr>
        <w:t xml:space="preserve">open </w:t>
      </w:r>
      <w:r w:rsidR="00890DEA">
        <w:rPr>
          <w:rFonts w:ascii="Times New Roman" w:eastAsia="Times New Roman" w:hAnsi="Times New Roman" w:cs="Times New Roman" w:hint="eastAsia"/>
          <w:sz w:val="24"/>
        </w:rPr>
        <w:t xml:space="preserve">grill shelf system </w:t>
      </w:r>
      <w:r w:rsidR="00890DEA" w:rsidRPr="00890DEA">
        <w:rPr>
          <w:rFonts w:ascii="Times New Roman" w:eastAsia="Times New Roman" w:hAnsi="Times New Roman" w:cs="Times New Roman"/>
          <w:sz w:val="24"/>
        </w:rPr>
        <w:t xml:space="preserve">so that it </w:t>
      </w:r>
      <w:r w:rsidR="002C17B9">
        <w:rPr>
          <w:rFonts w:ascii="Times New Roman" w:eastAsia="Times New Roman" w:hAnsi="Times New Roman" w:cs="Times New Roman"/>
          <w:sz w:val="24"/>
        </w:rPr>
        <w:t>could</w:t>
      </w:r>
      <w:r w:rsidR="002C17B9" w:rsidRPr="00890DEA">
        <w:rPr>
          <w:rFonts w:ascii="Times New Roman" w:eastAsia="Times New Roman" w:hAnsi="Times New Roman" w:cs="Times New Roman"/>
          <w:sz w:val="24"/>
        </w:rPr>
        <w:t xml:space="preserve"> </w:t>
      </w:r>
      <w:r w:rsidR="00890DEA" w:rsidRPr="00890DEA">
        <w:rPr>
          <w:rFonts w:ascii="Times New Roman" w:eastAsia="Times New Roman" w:hAnsi="Times New Roman" w:cs="Times New Roman"/>
          <w:sz w:val="24"/>
        </w:rPr>
        <w:t xml:space="preserve">receive the stream of </w:t>
      </w:r>
      <w:r w:rsidR="002C17B9">
        <w:rPr>
          <w:rFonts w:ascii="Times New Roman" w:eastAsia="Times New Roman" w:hAnsi="Times New Roman" w:cs="Times New Roman"/>
          <w:sz w:val="24"/>
        </w:rPr>
        <w:t xml:space="preserve">cool </w:t>
      </w:r>
      <w:r w:rsidR="00890DEA" w:rsidRPr="00890DEA">
        <w:rPr>
          <w:rFonts w:ascii="Times New Roman" w:eastAsia="Times New Roman" w:hAnsi="Times New Roman" w:cs="Times New Roman"/>
          <w:sz w:val="24"/>
        </w:rPr>
        <w:t xml:space="preserve">moist </w:t>
      </w:r>
      <w:r>
        <w:rPr>
          <w:rFonts w:ascii="Times New Roman" w:eastAsia="Times New Roman" w:hAnsi="Times New Roman" w:cs="Times New Roman"/>
          <w:sz w:val="24"/>
        </w:rPr>
        <w:t xml:space="preserve">air from a cold </w:t>
      </w:r>
      <w:r w:rsidR="00890DEA" w:rsidRPr="00890DEA">
        <w:rPr>
          <w:rFonts w:ascii="Times New Roman" w:eastAsia="Times New Roman" w:hAnsi="Times New Roman" w:cs="Times New Roman"/>
          <w:sz w:val="24"/>
        </w:rPr>
        <w:t>humidifier below</w:t>
      </w:r>
      <w:r w:rsidR="002C17B9">
        <w:rPr>
          <w:rFonts w:ascii="Times New Roman" w:eastAsia="Times New Roman" w:hAnsi="Times New Roman" w:cs="Times New Roman"/>
          <w:sz w:val="24"/>
        </w:rPr>
        <w:t xml:space="preserve"> (</w:t>
      </w:r>
      <w:r w:rsidR="00B24493">
        <w:rPr>
          <w:rFonts w:ascii="Times New Roman" w:eastAsia="Times New Roman" w:hAnsi="Times New Roman" w:cs="Times New Roman" w:hint="eastAsia"/>
          <w:sz w:val="24"/>
        </w:rPr>
        <w:t>fig. 9</w:t>
      </w:r>
      <w:r w:rsidR="002C17B9">
        <w:rPr>
          <w:rFonts w:ascii="Times New Roman" w:eastAsia="Times New Roman" w:hAnsi="Times New Roman" w:cs="Times New Roman"/>
          <w:sz w:val="24"/>
        </w:rPr>
        <w:t>)</w:t>
      </w:r>
      <w:r w:rsidR="00890DEA">
        <w:rPr>
          <w:rFonts w:ascii="Times New Roman" w:eastAsia="Times New Roman" w:hAnsi="Times New Roman" w:cs="Times New Roman" w:hint="eastAsia"/>
          <w:sz w:val="24"/>
        </w:rPr>
        <w:t xml:space="preserve">. </w:t>
      </w:r>
    </w:p>
    <w:p w14:paraId="5D2533BE" w14:textId="09D4A590" w:rsidR="00E41A27" w:rsidRDefault="00E41A27"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The author did not explain the </w:t>
      </w:r>
      <w:r w:rsidR="002C17B9">
        <w:rPr>
          <w:rFonts w:ascii="Times New Roman" w:eastAsia="Times New Roman" w:hAnsi="Times New Roman" w:cs="Times New Roman"/>
          <w:sz w:val="24"/>
        </w:rPr>
        <w:t xml:space="preserve">type of </w:t>
      </w:r>
      <w:r>
        <w:rPr>
          <w:rFonts w:ascii="Times New Roman" w:eastAsia="Times New Roman" w:hAnsi="Times New Roman" w:cs="Times New Roman" w:hint="eastAsia"/>
          <w:sz w:val="24"/>
        </w:rPr>
        <w:t xml:space="preserve">material </w:t>
      </w:r>
      <w:r w:rsidR="002C17B9">
        <w:rPr>
          <w:rFonts w:ascii="Times New Roman" w:eastAsia="Times New Roman" w:hAnsi="Times New Roman" w:cs="Times New Roman"/>
          <w:sz w:val="24"/>
        </w:rPr>
        <w:t>from which</w:t>
      </w:r>
      <w:r w:rsidR="002C17B9">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the paper and napkin</w:t>
      </w:r>
      <w:r w:rsidR="002C17B9">
        <w:rPr>
          <w:rFonts w:ascii="Times New Roman" w:eastAsia="Times New Roman" w:hAnsi="Times New Roman" w:cs="Times New Roman"/>
          <w:sz w:val="24"/>
        </w:rPr>
        <w:t xml:space="preserve"> were made</w:t>
      </w:r>
      <w:r>
        <w:rPr>
          <w:rFonts w:ascii="Times New Roman" w:eastAsia="Times New Roman" w:hAnsi="Times New Roman" w:cs="Times New Roman" w:hint="eastAsia"/>
          <w:sz w:val="24"/>
        </w:rPr>
        <w:t xml:space="preserve">. In the early modern period, cotton was a luxury from Asia so most of napkin was made from hemp or linen. Therefore in our experiment, we chose </w:t>
      </w:r>
      <w:r w:rsidR="002C17B9">
        <w:rPr>
          <w:rFonts w:ascii="Times New Roman" w:eastAsia="Times New Roman" w:hAnsi="Times New Roman" w:cs="Times New Roman"/>
          <w:sz w:val="24"/>
        </w:rPr>
        <w:t xml:space="preserve">a 100% </w:t>
      </w:r>
      <w:r>
        <w:rPr>
          <w:rFonts w:ascii="Times New Roman" w:eastAsia="Times New Roman" w:hAnsi="Times New Roman" w:cs="Times New Roman" w:hint="eastAsia"/>
          <w:sz w:val="24"/>
        </w:rPr>
        <w:t xml:space="preserve">linen cloth for </w:t>
      </w:r>
      <w:r w:rsidR="002C17B9">
        <w:rPr>
          <w:rFonts w:ascii="Times New Roman" w:eastAsia="Times New Roman" w:hAnsi="Times New Roman" w:cs="Times New Roman"/>
          <w:sz w:val="24"/>
        </w:rPr>
        <w:t xml:space="preserve">the </w:t>
      </w:r>
      <w:r>
        <w:rPr>
          <w:rFonts w:ascii="Times New Roman" w:eastAsia="Times New Roman" w:hAnsi="Times New Roman" w:cs="Times New Roman" w:hint="eastAsia"/>
          <w:sz w:val="24"/>
        </w:rPr>
        <w:t xml:space="preserve">napkin. The paper in the </w:t>
      </w:r>
      <w:r>
        <w:rPr>
          <w:rFonts w:ascii="Times New Roman" w:eastAsia="Times New Roman" w:hAnsi="Times New Roman" w:cs="Times New Roman"/>
          <w:sz w:val="24"/>
        </w:rPr>
        <w:t>early</w:t>
      </w:r>
      <w:r>
        <w:rPr>
          <w:rFonts w:ascii="Times New Roman" w:eastAsia="Times New Roman" w:hAnsi="Times New Roman" w:cs="Times New Roman" w:hint="eastAsia"/>
          <w:sz w:val="24"/>
        </w:rPr>
        <w:t xml:space="preserve"> modern period was </w:t>
      </w:r>
      <w:r w:rsidR="00D3156D">
        <w:rPr>
          <w:rFonts w:ascii="Times New Roman" w:eastAsia="Times New Roman" w:hAnsi="Times New Roman" w:cs="Times New Roman" w:hint="eastAsia"/>
          <w:sz w:val="24"/>
        </w:rPr>
        <w:t>made from rags that contained raw flax and hemp fibers.</w:t>
      </w:r>
      <w:r w:rsidR="00D3156D">
        <w:rPr>
          <w:rStyle w:val="aa"/>
          <w:rFonts w:ascii="Times New Roman" w:eastAsia="Times New Roman" w:hAnsi="Times New Roman" w:cs="Times New Roman"/>
          <w:sz w:val="24"/>
        </w:rPr>
        <w:footnoteReference w:id="17"/>
      </w:r>
      <w:r w:rsidR="00D3156D">
        <w:rPr>
          <w:rFonts w:ascii="Times New Roman" w:eastAsia="Times New Roman" w:hAnsi="Times New Roman" w:cs="Times New Roman" w:hint="eastAsia"/>
          <w:sz w:val="24"/>
        </w:rPr>
        <w:t xml:space="preserve"> In the present day conservation for old books, </w:t>
      </w:r>
      <w:r w:rsidR="00D3156D">
        <w:rPr>
          <w:rFonts w:ascii="Times New Roman" w:eastAsia="Times New Roman" w:hAnsi="Times New Roman" w:cs="Times New Roman"/>
          <w:sz w:val="24"/>
        </w:rPr>
        <w:t>“</w:t>
      </w:r>
      <w:r w:rsidR="00D3156D">
        <w:rPr>
          <w:rFonts w:ascii="Times New Roman" w:eastAsia="Times New Roman" w:hAnsi="Times New Roman" w:cs="Times New Roman" w:hint="eastAsia"/>
          <w:sz w:val="24"/>
        </w:rPr>
        <w:t>cotton and hemp blends provide us a paper that has the right color and is sympathetic to the original papers.</w:t>
      </w:r>
      <w:r w:rsidR="00D3156D">
        <w:rPr>
          <w:rFonts w:ascii="Times New Roman" w:eastAsia="Times New Roman" w:hAnsi="Times New Roman" w:cs="Times New Roman"/>
          <w:sz w:val="24"/>
        </w:rPr>
        <w:t>”</w:t>
      </w:r>
      <w:r w:rsidR="00D3156D">
        <w:rPr>
          <w:rStyle w:val="aa"/>
          <w:rFonts w:ascii="Times New Roman" w:eastAsia="Times New Roman" w:hAnsi="Times New Roman" w:cs="Times New Roman"/>
          <w:sz w:val="24"/>
        </w:rPr>
        <w:footnoteReference w:id="18"/>
      </w:r>
      <w:r w:rsidR="00D3156D">
        <w:rPr>
          <w:rFonts w:ascii="Times New Roman" w:eastAsia="Times New Roman" w:hAnsi="Times New Roman" w:cs="Times New Roman" w:hint="eastAsia"/>
          <w:sz w:val="24"/>
        </w:rPr>
        <w:t xml:space="preserve"> Therefore we chose the paper made by </w:t>
      </w:r>
      <w:r w:rsidR="00D3156D" w:rsidRPr="00D3156D">
        <w:rPr>
          <w:rFonts w:ascii="Times New Roman" w:eastAsia="Times New Roman" w:hAnsi="Times New Roman" w:cs="Times New Roman"/>
          <w:sz w:val="24"/>
        </w:rPr>
        <w:t>U</w:t>
      </w:r>
      <w:r w:rsidR="00D3156D">
        <w:rPr>
          <w:rFonts w:ascii="Times New Roman" w:eastAsia="Times New Roman" w:hAnsi="Times New Roman" w:cs="Times New Roman" w:hint="eastAsia"/>
          <w:sz w:val="24"/>
        </w:rPr>
        <w:t>niversity</w:t>
      </w:r>
      <w:r w:rsidR="00D3156D" w:rsidRPr="00D3156D">
        <w:rPr>
          <w:rFonts w:ascii="Times New Roman" w:eastAsia="Times New Roman" w:hAnsi="Times New Roman" w:cs="Times New Roman"/>
          <w:sz w:val="24"/>
        </w:rPr>
        <w:t xml:space="preserve"> of Iowa Center for the Book</w:t>
      </w:r>
      <w:r w:rsidR="00D3156D">
        <w:rPr>
          <w:rFonts w:ascii="Times New Roman" w:eastAsia="Times New Roman" w:hAnsi="Times New Roman" w:cs="Times New Roman" w:hint="eastAsia"/>
          <w:sz w:val="24"/>
        </w:rPr>
        <w:t>.</w:t>
      </w:r>
      <w:r w:rsidR="00B24493">
        <w:rPr>
          <w:rStyle w:val="aa"/>
          <w:rFonts w:ascii="Times New Roman" w:eastAsia="Times New Roman" w:hAnsi="Times New Roman" w:cs="Times New Roman"/>
          <w:sz w:val="24"/>
        </w:rPr>
        <w:footnoteReference w:id="19"/>
      </w:r>
      <w:r w:rsidR="00D3156D">
        <w:rPr>
          <w:rFonts w:ascii="Times New Roman" w:eastAsia="Times New Roman" w:hAnsi="Times New Roman" w:cs="Times New Roman" w:hint="eastAsia"/>
          <w:sz w:val="24"/>
        </w:rPr>
        <w:t xml:space="preserve"> It contains fifty percent </w:t>
      </w:r>
      <w:r w:rsidR="00890DEA">
        <w:rPr>
          <w:rFonts w:ascii="Times New Roman" w:eastAsia="Times New Roman" w:hAnsi="Times New Roman" w:cs="Times New Roman" w:hint="eastAsia"/>
          <w:sz w:val="24"/>
        </w:rPr>
        <w:t>cotton and fifty percent linen fabric.</w:t>
      </w:r>
    </w:p>
    <w:p w14:paraId="65166871" w14:textId="1E4157C0" w:rsidR="00890DEA" w:rsidRDefault="00890DEA"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The ratio of the rock salt and </w:t>
      </w:r>
      <w:r w:rsidR="001F27F8">
        <w:rPr>
          <w:rFonts w:ascii="Times New Roman" w:eastAsia="Times New Roman" w:hAnsi="Times New Roman" w:cs="Times New Roman" w:hint="eastAsia"/>
          <w:sz w:val="24"/>
        </w:rPr>
        <w:t>the bone ash was not mentioned o</w:t>
      </w:r>
      <w:r>
        <w:rPr>
          <w:rFonts w:ascii="Times New Roman" w:eastAsia="Times New Roman" w:hAnsi="Times New Roman" w:cs="Times New Roman" w:hint="eastAsia"/>
          <w:sz w:val="24"/>
        </w:rPr>
        <w:t>n p089r</w:t>
      </w:r>
      <w:r w:rsidR="001F27F8">
        <w:rPr>
          <w:rFonts w:ascii="Times New Roman" w:eastAsia="Times New Roman" w:hAnsi="Times New Roman" w:cs="Times New Roman" w:hint="eastAsia"/>
          <w:sz w:val="24"/>
        </w:rPr>
        <w:t xml:space="preserve">. The author-practitioner used a very </w:t>
      </w:r>
      <w:r w:rsidR="001F27F8">
        <w:rPr>
          <w:rFonts w:ascii="Times New Roman" w:eastAsia="Times New Roman" w:hAnsi="Times New Roman" w:cs="Times New Roman"/>
          <w:sz w:val="24"/>
        </w:rPr>
        <w:t>ambiguous</w:t>
      </w:r>
      <w:r w:rsidR="001F27F8">
        <w:rPr>
          <w:rFonts w:ascii="Times New Roman" w:eastAsia="Times New Roman" w:hAnsi="Times New Roman" w:cs="Times New Roman" w:hint="eastAsia"/>
          <w:sz w:val="24"/>
        </w:rPr>
        <w:t xml:space="preserve"> expression: mix </w:t>
      </w:r>
      <w:r w:rsidR="001F27F8" w:rsidRPr="001F27F8">
        <w:rPr>
          <w:rFonts w:ascii="Times New Roman" w:eastAsia="Times New Roman" w:hAnsi="Times New Roman" w:cs="Times New Roman"/>
          <w:color w:val="auto"/>
          <w:sz w:val="24"/>
        </w:rPr>
        <w:t>“all of one with the other</w:t>
      </w:r>
      <w:r w:rsidR="001F27F8" w:rsidRPr="001F27F8">
        <w:rPr>
          <w:rFonts w:ascii="Times New Roman" w:eastAsia="Times New Roman" w:hAnsi="Times New Roman" w:cs="Times New Roman" w:hint="eastAsia"/>
          <w:color w:val="auto"/>
          <w:sz w:val="24"/>
        </w:rPr>
        <w:t>.</w:t>
      </w:r>
      <w:r w:rsidR="001F27F8" w:rsidRPr="001F27F8">
        <w:rPr>
          <w:rFonts w:ascii="Times New Roman" w:eastAsia="Times New Roman" w:hAnsi="Times New Roman" w:cs="Times New Roman"/>
          <w:color w:val="auto"/>
          <w:sz w:val="24"/>
        </w:rPr>
        <w:t>”</w:t>
      </w:r>
      <w:r w:rsidR="001F27F8">
        <w:rPr>
          <w:rFonts w:ascii="Times New Roman" w:eastAsia="Times New Roman" w:hAnsi="Times New Roman" w:cs="Times New Roman" w:hint="eastAsia"/>
          <w:sz w:val="24"/>
        </w:rPr>
        <w:t xml:space="preserve"> O</w:t>
      </w:r>
      <w:r>
        <w:rPr>
          <w:rFonts w:ascii="Times New Roman" w:eastAsia="Times New Roman" w:hAnsi="Times New Roman" w:cs="Times New Roman" w:hint="eastAsia"/>
          <w:sz w:val="24"/>
        </w:rPr>
        <w:t xml:space="preserve">n p088v, the </w:t>
      </w:r>
      <w:r>
        <w:rPr>
          <w:rFonts w:ascii="Times New Roman" w:eastAsia="Times New Roman" w:hAnsi="Times New Roman" w:cs="Times New Roman"/>
          <w:sz w:val="24"/>
        </w:rPr>
        <w:t>author</w:t>
      </w:r>
      <w:r w:rsidR="001F27F8">
        <w:rPr>
          <w:rFonts w:ascii="Times New Roman" w:eastAsia="Times New Roman" w:hAnsi="Times New Roman" w:cs="Times New Roman" w:hint="eastAsia"/>
          <w:sz w:val="24"/>
        </w:rPr>
        <w:t>-practitioner</w:t>
      </w:r>
      <w:r>
        <w:rPr>
          <w:rFonts w:ascii="Times New Roman" w:eastAsia="Times New Roman" w:hAnsi="Times New Roman" w:cs="Times New Roman" w:hint="eastAsia"/>
          <w:sz w:val="24"/>
        </w:rPr>
        <w:t xml:space="preserve"> mentioned that he used same quantity of rock salt and sand from a </w:t>
      </w:r>
      <w:r w:rsidR="001F27F8">
        <w:rPr>
          <w:rFonts w:ascii="Times New Roman" w:eastAsia="Times New Roman" w:hAnsi="Times New Roman" w:cs="Times New Roman" w:hint="eastAsia"/>
          <w:sz w:val="24"/>
        </w:rPr>
        <w:t xml:space="preserve">mine </w:t>
      </w:r>
      <w:r>
        <w:rPr>
          <w:rFonts w:ascii="Times New Roman" w:eastAsia="Times New Roman" w:hAnsi="Times New Roman" w:cs="Times New Roman" w:hint="eastAsia"/>
          <w:sz w:val="24"/>
        </w:rPr>
        <w:t xml:space="preserve">to make the molding material. </w:t>
      </w:r>
      <w:r w:rsidR="001F27F8">
        <w:rPr>
          <w:rFonts w:ascii="Times New Roman" w:eastAsia="Times New Roman" w:hAnsi="Times New Roman" w:cs="Times New Roman" w:hint="eastAsia"/>
          <w:sz w:val="24"/>
        </w:rPr>
        <w:t>So we assume by saying mix</w:t>
      </w:r>
      <w:r w:rsidR="00874586">
        <w:rPr>
          <w:rFonts w:ascii="Times New Roman" w:eastAsia="Times New Roman" w:hAnsi="Times New Roman" w:cs="Times New Roman" w:hint="eastAsia"/>
          <w:sz w:val="24"/>
        </w:rPr>
        <w:t>ing</w:t>
      </w:r>
      <w:r w:rsidR="001F27F8">
        <w:rPr>
          <w:rFonts w:ascii="Times New Roman" w:eastAsia="Times New Roman" w:hAnsi="Times New Roman" w:cs="Times New Roman" w:hint="eastAsia"/>
          <w:sz w:val="24"/>
        </w:rPr>
        <w:t xml:space="preserve"> </w:t>
      </w:r>
      <w:r w:rsidR="00874586">
        <w:rPr>
          <w:rFonts w:ascii="Times New Roman" w:eastAsia="Times New Roman" w:hAnsi="Times New Roman" w:cs="Times New Roman"/>
          <w:sz w:val="24"/>
        </w:rPr>
        <w:t>“</w:t>
      </w:r>
      <w:r w:rsidR="001F27F8">
        <w:rPr>
          <w:rFonts w:ascii="Times New Roman" w:eastAsia="Times New Roman" w:hAnsi="Times New Roman" w:cs="Times New Roman" w:hint="eastAsia"/>
          <w:sz w:val="24"/>
        </w:rPr>
        <w:t>all of one with the other,</w:t>
      </w:r>
      <w:r w:rsidR="00874586">
        <w:rPr>
          <w:rFonts w:ascii="Times New Roman" w:eastAsia="Times New Roman" w:hAnsi="Times New Roman" w:cs="Times New Roman"/>
          <w:sz w:val="24"/>
        </w:rPr>
        <w:t>”</w:t>
      </w:r>
      <w:r w:rsidR="001F27F8">
        <w:rPr>
          <w:rFonts w:ascii="Times New Roman" w:eastAsia="Times New Roman" w:hAnsi="Times New Roman" w:cs="Times New Roman" w:hint="eastAsia"/>
          <w:sz w:val="24"/>
        </w:rPr>
        <w:t xml:space="preserve"> the author-practitioner perhaps meant</w:t>
      </w:r>
      <w:r w:rsidR="00874586">
        <w:rPr>
          <w:rFonts w:ascii="Times New Roman" w:eastAsia="Times New Roman" w:hAnsi="Times New Roman" w:cs="Times New Roman" w:hint="eastAsia"/>
          <w:sz w:val="24"/>
        </w:rPr>
        <w:t xml:space="preserve"> mixing one with the other in the same amount</w:t>
      </w:r>
      <w:r w:rsidR="001F27F8">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Therefore we used the same quantity of bone ash and rock salt in our experiment.</w:t>
      </w:r>
    </w:p>
    <w:p w14:paraId="6D0CB4C4" w14:textId="72167991" w:rsidR="008701DB" w:rsidRDefault="00890DEA"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After absorbing the </w:t>
      </w:r>
      <w:r w:rsidR="002C17B9">
        <w:rPr>
          <w:rFonts w:ascii="Times New Roman" w:eastAsia="Times New Roman" w:hAnsi="Times New Roman" w:cs="Times New Roman"/>
          <w:sz w:val="24"/>
        </w:rPr>
        <w:t>damp air</w:t>
      </w:r>
      <w:r w:rsidR="002C17B9">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from the humidifier, the mixture of bone ash and rock salt started to change. We experimented with</w:t>
      </w:r>
      <w:r w:rsidR="000E1E53">
        <w:rPr>
          <w:rFonts w:ascii="Times New Roman" w:eastAsia="Times New Roman" w:hAnsi="Times New Roman" w:cs="Times New Roman" w:hint="eastAsia"/>
          <w:sz w:val="24"/>
        </w:rPr>
        <w:t xml:space="preserve"> two kinds of mixtures: one </w:t>
      </w:r>
      <w:r w:rsidR="002C17B9">
        <w:rPr>
          <w:rFonts w:ascii="Times New Roman" w:eastAsia="Times New Roman" w:hAnsi="Times New Roman" w:cs="Times New Roman"/>
          <w:sz w:val="24"/>
        </w:rPr>
        <w:t>was</w:t>
      </w:r>
      <w:r w:rsidR="002C17B9">
        <w:rPr>
          <w:rFonts w:ascii="Times New Roman" w:eastAsia="Times New Roman" w:hAnsi="Times New Roman" w:cs="Times New Roman" w:hint="eastAsia"/>
          <w:sz w:val="24"/>
        </w:rPr>
        <w:t xml:space="preserve"> </w:t>
      </w:r>
      <w:r w:rsidR="000E1E53">
        <w:rPr>
          <w:rFonts w:ascii="Times New Roman" w:eastAsia="Times New Roman" w:hAnsi="Times New Roman" w:cs="Times New Roman" w:hint="eastAsia"/>
          <w:sz w:val="24"/>
        </w:rPr>
        <w:t>a mixture of</w:t>
      </w:r>
      <w:r>
        <w:rPr>
          <w:rFonts w:ascii="Times New Roman" w:eastAsia="Times New Roman" w:hAnsi="Times New Roman" w:cs="Times New Roman" w:hint="eastAsia"/>
          <w:sz w:val="24"/>
        </w:rPr>
        <w:t xml:space="preserve"> </w:t>
      </w:r>
      <w:r w:rsidR="000E1E53">
        <w:rPr>
          <w:rFonts w:ascii="Times New Roman" w:eastAsia="Times New Roman" w:hAnsi="Times New Roman" w:cs="Times New Roman"/>
          <w:sz w:val="24"/>
        </w:rPr>
        <w:t>commercial</w:t>
      </w:r>
      <w:r w:rsidR="000E1E53">
        <w:rPr>
          <w:rFonts w:ascii="Times New Roman" w:eastAsia="Times New Roman" w:hAnsi="Times New Roman" w:cs="Times New Roman" w:hint="eastAsia"/>
          <w:sz w:val="24"/>
        </w:rPr>
        <w:t xml:space="preserve"> bone ash and rock salt (</w:t>
      </w:r>
      <w:r w:rsidR="000E1E53">
        <w:rPr>
          <w:rFonts w:ascii="Times New Roman" w:eastAsia="Times New Roman" w:hAnsi="Times New Roman" w:cs="Times New Roman"/>
          <w:sz w:val="24"/>
        </w:rPr>
        <w:t>“</w:t>
      </w:r>
      <w:r w:rsidR="000E1E53">
        <w:rPr>
          <w:rFonts w:ascii="Times New Roman" w:eastAsia="Times New Roman" w:hAnsi="Times New Roman" w:cs="Times New Roman" w:hint="eastAsia"/>
          <w:sz w:val="24"/>
        </w:rPr>
        <w:t>commercial sand</w:t>
      </w:r>
      <w:r w:rsidR="000E1E53">
        <w:rPr>
          <w:rFonts w:ascii="Times New Roman" w:eastAsia="Times New Roman" w:hAnsi="Times New Roman" w:cs="Times New Roman"/>
          <w:sz w:val="24"/>
        </w:rPr>
        <w:t>”</w:t>
      </w:r>
      <w:r w:rsidR="000E1E53">
        <w:rPr>
          <w:rFonts w:ascii="Times New Roman" w:eastAsia="Times New Roman" w:hAnsi="Times New Roman" w:cs="Times New Roman" w:hint="eastAsia"/>
          <w:sz w:val="24"/>
        </w:rPr>
        <w:t xml:space="preserve"> for discussion below), another is a </w:t>
      </w:r>
      <w:r w:rsidR="000E1E53">
        <w:rPr>
          <w:rFonts w:ascii="Times New Roman" w:eastAsia="Times New Roman" w:hAnsi="Times New Roman" w:cs="Times New Roman"/>
          <w:sz w:val="24"/>
        </w:rPr>
        <w:t>mixture</w:t>
      </w:r>
      <w:r w:rsidR="000E1E53">
        <w:rPr>
          <w:rFonts w:ascii="Times New Roman" w:eastAsia="Times New Roman" w:hAnsi="Times New Roman" w:cs="Times New Roman" w:hint="eastAsia"/>
          <w:sz w:val="24"/>
        </w:rPr>
        <w:t xml:space="preserve"> of bone ash </w:t>
      </w:r>
      <w:proofErr w:type="spellStart"/>
      <w:r w:rsidR="000E1E53">
        <w:rPr>
          <w:rFonts w:ascii="Times New Roman" w:eastAsia="Times New Roman" w:hAnsi="Times New Roman" w:cs="Times New Roman" w:hint="eastAsia"/>
          <w:sz w:val="24"/>
        </w:rPr>
        <w:t>calcined</w:t>
      </w:r>
      <w:proofErr w:type="spellEnd"/>
      <w:r w:rsidR="000E1E53">
        <w:rPr>
          <w:rFonts w:ascii="Times New Roman" w:eastAsia="Times New Roman" w:hAnsi="Times New Roman" w:cs="Times New Roman" w:hint="eastAsia"/>
          <w:sz w:val="24"/>
        </w:rPr>
        <w:t xml:space="preserve"> in the lab by ourselves and rock salt (</w:t>
      </w:r>
      <w:r w:rsidR="000E1E53">
        <w:rPr>
          <w:rFonts w:ascii="Times New Roman" w:eastAsia="Times New Roman" w:hAnsi="Times New Roman" w:cs="Times New Roman"/>
          <w:sz w:val="24"/>
        </w:rPr>
        <w:t>“</w:t>
      </w:r>
      <w:r w:rsidR="000E1E53">
        <w:rPr>
          <w:rFonts w:ascii="Times New Roman" w:eastAsia="Times New Roman" w:hAnsi="Times New Roman" w:cs="Times New Roman" w:hint="eastAsia"/>
          <w:sz w:val="24"/>
        </w:rPr>
        <w:t>homemade sand</w:t>
      </w:r>
      <w:r w:rsidR="000E1E53">
        <w:rPr>
          <w:rFonts w:ascii="Times New Roman" w:eastAsia="Times New Roman" w:hAnsi="Times New Roman" w:cs="Times New Roman"/>
          <w:sz w:val="24"/>
        </w:rPr>
        <w:t>”</w:t>
      </w:r>
      <w:r w:rsidR="00874586">
        <w:rPr>
          <w:rFonts w:ascii="Times New Roman" w:eastAsia="Times New Roman" w:hAnsi="Times New Roman" w:cs="Times New Roman" w:hint="eastAsia"/>
          <w:sz w:val="24"/>
        </w:rPr>
        <w:t xml:space="preserve"> for discussion below) (fig. 10).</w:t>
      </w:r>
      <w:r w:rsidR="000E1E53">
        <w:rPr>
          <w:rFonts w:ascii="Times New Roman" w:eastAsia="Times New Roman" w:hAnsi="Times New Roman" w:cs="Times New Roman" w:hint="eastAsia"/>
          <w:sz w:val="24"/>
        </w:rPr>
        <w:t xml:space="preserve"> The homemade sand turned grey when being moistened and felt like beach sand</w:t>
      </w:r>
      <w:r w:rsidR="00874586">
        <w:rPr>
          <w:rFonts w:ascii="Times New Roman" w:eastAsia="Times New Roman" w:hAnsi="Times New Roman" w:cs="Times New Roman" w:hint="eastAsia"/>
          <w:sz w:val="24"/>
        </w:rPr>
        <w:t xml:space="preserve"> (fig. 11)</w:t>
      </w:r>
      <w:r w:rsidR="000E1E53">
        <w:rPr>
          <w:rFonts w:ascii="Times New Roman" w:eastAsia="Times New Roman" w:hAnsi="Times New Roman" w:cs="Times New Roman" w:hint="eastAsia"/>
          <w:sz w:val="24"/>
        </w:rPr>
        <w:t>. It was also quite coarse compar</w:t>
      </w:r>
      <w:r w:rsidR="002C17B9">
        <w:rPr>
          <w:rFonts w:ascii="Times New Roman" w:eastAsia="Times New Roman" w:hAnsi="Times New Roman" w:cs="Times New Roman"/>
          <w:sz w:val="24"/>
        </w:rPr>
        <w:t>ed</w:t>
      </w:r>
      <w:r w:rsidR="000E1E53">
        <w:rPr>
          <w:rFonts w:ascii="Times New Roman" w:eastAsia="Times New Roman" w:hAnsi="Times New Roman" w:cs="Times New Roman" w:hint="eastAsia"/>
          <w:sz w:val="24"/>
        </w:rPr>
        <w:t xml:space="preserve"> to the </w:t>
      </w:r>
      <w:r w:rsidR="000E1E53">
        <w:rPr>
          <w:rFonts w:ascii="Times New Roman" w:eastAsia="Times New Roman" w:hAnsi="Times New Roman" w:cs="Times New Roman"/>
          <w:sz w:val="24"/>
        </w:rPr>
        <w:t>commercial</w:t>
      </w:r>
      <w:r w:rsidR="000E1E53">
        <w:rPr>
          <w:rFonts w:ascii="Times New Roman" w:eastAsia="Times New Roman" w:hAnsi="Times New Roman" w:cs="Times New Roman" w:hint="eastAsia"/>
          <w:sz w:val="24"/>
        </w:rPr>
        <w:t xml:space="preserve"> sand. </w:t>
      </w:r>
    </w:p>
    <w:p w14:paraId="3A1FEEB4" w14:textId="322B8B10" w:rsidR="001D6AE8" w:rsidRDefault="008701DB"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sz w:val="24"/>
        </w:rPr>
        <w:t>W</w:t>
      </w:r>
      <w:r w:rsidR="002F1661">
        <w:rPr>
          <w:rFonts w:ascii="Times New Roman" w:eastAsia="Times New Roman" w:hAnsi="Times New Roman" w:cs="Times New Roman"/>
          <w:sz w:val="24"/>
        </w:rPr>
        <w:t>e made five different molds in order to test the strength of the sand, the relationship</w:t>
      </w:r>
      <w:r>
        <w:rPr>
          <w:rFonts w:ascii="Times New Roman" w:eastAsia="Times New Roman" w:hAnsi="Times New Roman" w:cs="Times New Roman"/>
          <w:sz w:val="24"/>
        </w:rPr>
        <w:t xml:space="preserve"> between regrinding and the quality of casting</w:t>
      </w:r>
      <w:r w:rsidR="002F1661">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the material that separate the mold and the casting objects, </w:t>
      </w:r>
      <w:r w:rsidR="002F1661">
        <w:rPr>
          <w:rFonts w:ascii="Times New Roman" w:eastAsia="Times New Roman" w:hAnsi="Times New Roman" w:cs="Times New Roman"/>
          <w:sz w:val="24"/>
        </w:rPr>
        <w:t xml:space="preserve">and the </w:t>
      </w:r>
      <w:r>
        <w:rPr>
          <w:rFonts w:ascii="Times New Roman" w:eastAsia="Times New Roman" w:hAnsi="Times New Roman" w:cs="Times New Roman"/>
          <w:sz w:val="24"/>
        </w:rPr>
        <w:t>proper material for pouring</w:t>
      </w:r>
      <w:r w:rsidR="007F76B5">
        <w:rPr>
          <w:rFonts w:ascii="Times New Roman" w:eastAsia="Times New Roman" w:hAnsi="Times New Roman" w:cs="Times New Roman" w:hint="eastAsia"/>
          <w:sz w:val="24"/>
        </w:rPr>
        <w:t xml:space="preserve"> (chart 1)</w:t>
      </w:r>
      <w:r>
        <w:rPr>
          <w:rFonts w:ascii="Times New Roman" w:eastAsia="Times New Roman" w:hAnsi="Times New Roman" w:cs="Times New Roman"/>
          <w:sz w:val="24"/>
        </w:rPr>
        <w:t xml:space="preserve">. The experiment showed that both sands </w:t>
      </w:r>
      <w:r w:rsidR="000E1E53">
        <w:rPr>
          <w:rFonts w:ascii="Times New Roman" w:eastAsia="Times New Roman" w:hAnsi="Times New Roman" w:cs="Times New Roman" w:hint="eastAsia"/>
          <w:sz w:val="24"/>
        </w:rPr>
        <w:t xml:space="preserve">bound to themselves well and could leave a good </w:t>
      </w:r>
      <w:r w:rsidR="000E1E53">
        <w:rPr>
          <w:rFonts w:ascii="Times New Roman" w:eastAsia="Times New Roman" w:hAnsi="Times New Roman" w:cs="Times New Roman"/>
          <w:sz w:val="24"/>
        </w:rPr>
        <w:t>impression</w:t>
      </w:r>
      <w:r w:rsidR="000E1E53">
        <w:rPr>
          <w:rFonts w:ascii="Times New Roman" w:eastAsia="Times New Roman" w:hAnsi="Times New Roman" w:cs="Times New Roman" w:hint="eastAsia"/>
          <w:sz w:val="24"/>
        </w:rPr>
        <w:t xml:space="preserve">. When the sand was pressed and became dry, both homemade and commercial sands were packed and hardened like cement, creating a solid mold. </w:t>
      </w:r>
      <w:r w:rsidR="001D6AE8">
        <w:rPr>
          <w:rFonts w:ascii="Times New Roman" w:eastAsia="Times New Roman" w:hAnsi="Times New Roman" w:cs="Times New Roman"/>
          <w:sz w:val="24"/>
        </w:rPr>
        <w:t>This result shows that the bone ash and the rock salt can bind with humid</w:t>
      </w:r>
      <w:r w:rsidR="009C2A07">
        <w:rPr>
          <w:rFonts w:ascii="Times New Roman" w:eastAsia="Times New Roman" w:hAnsi="Times New Roman" w:cs="Times New Roman"/>
          <w:sz w:val="24"/>
        </w:rPr>
        <w:t>ity</w:t>
      </w:r>
      <w:r w:rsidR="001D6AE8">
        <w:rPr>
          <w:rFonts w:ascii="Times New Roman" w:eastAsia="Times New Roman" w:hAnsi="Times New Roman" w:cs="Times New Roman"/>
          <w:sz w:val="24"/>
        </w:rPr>
        <w:t xml:space="preserve"> from</w:t>
      </w:r>
      <w:r w:rsidR="009C2A07">
        <w:rPr>
          <w:rFonts w:ascii="Times New Roman" w:eastAsia="Times New Roman" w:hAnsi="Times New Roman" w:cs="Times New Roman"/>
          <w:sz w:val="24"/>
        </w:rPr>
        <w:t xml:space="preserve"> the</w:t>
      </w:r>
      <w:r w:rsidR="001D6AE8">
        <w:rPr>
          <w:rFonts w:ascii="Times New Roman" w:eastAsia="Times New Roman" w:hAnsi="Times New Roman" w:cs="Times New Roman"/>
          <w:sz w:val="24"/>
        </w:rPr>
        <w:t xml:space="preserve"> air.</w:t>
      </w:r>
      <w:r w:rsidR="00490A40">
        <w:rPr>
          <w:rFonts w:ascii="Times New Roman" w:eastAsia="Times New Roman" w:hAnsi="Times New Roman" w:cs="Times New Roman" w:hint="eastAsia"/>
          <w:sz w:val="24"/>
        </w:rPr>
        <w:t xml:space="preserve"> Then </w:t>
      </w:r>
      <w:r w:rsidR="00490A40">
        <w:rPr>
          <w:rFonts w:ascii="Times New Roman" w:eastAsia="Times New Roman" w:hAnsi="Times New Roman" w:cs="Times New Roman"/>
          <w:sz w:val="24"/>
        </w:rPr>
        <w:t>which</w:t>
      </w:r>
      <w:r w:rsidR="00490A40">
        <w:rPr>
          <w:rFonts w:ascii="Times New Roman" w:eastAsia="Times New Roman" w:hAnsi="Times New Roman" w:cs="Times New Roman" w:hint="eastAsia"/>
          <w:sz w:val="24"/>
        </w:rPr>
        <w:t xml:space="preserve"> ingredient provided the binding force?</w:t>
      </w:r>
    </w:p>
    <w:p w14:paraId="5475DDE6" w14:textId="6361F887" w:rsidR="00874586" w:rsidRDefault="00874586" w:rsidP="00874586">
      <w:pPr>
        <w:widowControl/>
        <w:autoSpaceDE w:val="0"/>
        <w:autoSpaceDN w:val="0"/>
        <w:adjustRightInd w:val="0"/>
        <w:spacing w:line="480" w:lineRule="auto"/>
        <w:ind w:firstLine="720"/>
        <w:jc w:val="left"/>
        <w:rPr>
          <w:rFonts w:ascii="Times New Roman" w:hAnsi="Times New Roman" w:cs="Times New Roman" w:hint="eastAsia"/>
          <w:color w:val="auto"/>
          <w:sz w:val="24"/>
          <w:szCs w:val="24"/>
        </w:rPr>
      </w:pPr>
      <w:r>
        <w:rPr>
          <w:rFonts w:ascii="Times New Roman" w:eastAsia="Times New Roman" w:hAnsi="Times New Roman" w:cs="Times New Roman"/>
          <w:sz w:val="24"/>
        </w:rPr>
        <w:t>From</w:t>
      </w:r>
      <w:r>
        <w:rPr>
          <w:rFonts w:ascii="Times New Roman" w:eastAsia="Times New Roman" w:hAnsi="Times New Roman" w:cs="Times New Roman" w:hint="eastAsia"/>
          <w:sz w:val="24"/>
        </w:rPr>
        <w:t xml:space="preserve"> above analysis</w:t>
      </w:r>
      <w:r w:rsidR="00690C84">
        <w:rPr>
          <w:rFonts w:ascii="Times New Roman" w:eastAsia="Times New Roman" w:hAnsi="Times New Roman" w:cs="Times New Roman" w:hint="eastAsia"/>
          <w:sz w:val="24"/>
        </w:rPr>
        <w:t xml:space="preserve"> about bone ash</w:t>
      </w:r>
      <w:r>
        <w:rPr>
          <w:rFonts w:ascii="Times New Roman" w:eastAsia="Times New Roman" w:hAnsi="Times New Roman" w:cs="Times New Roman" w:hint="eastAsia"/>
          <w:sz w:val="24"/>
        </w:rPr>
        <w:t xml:space="preserve"> we know that the bone ash cannot be the binder since it </w:t>
      </w:r>
      <w:r>
        <w:rPr>
          <w:rFonts w:ascii="Times New Roman" w:eastAsia="Times New Roman" w:hAnsi="Times New Roman" w:cs="Times New Roman"/>
          <w:sz w:val="24"/>
        </w:rPr>
        <w:t>is</w:t>
      </w:r>
      <w:r>
        <w:rPr>
          <w:rFonts w:ascii="Times New Roman" w:eastAsia="Times New Roman" w:hAnsi="Times New Roman" w:cs="Times New Roman" w:hint="eastAsia"/>
          <w:sz w:val="24"/>
        </w:rPr>
        <w:t xml:space="preserve"> too dry and crumbly. Then what about the rock salt? </w:t>
      </w:r>
      <w:r>
        <w:rPr>
          <w:rFonts w:ascii="Times New Roman" w:hAnsi="Times New Roman" w:cs="Times New Roman"/>
          <w:color w:val="auto"/>
          <w:sz w:val="24"/>
          <w:szCs w:val="24"/>
        </w:rPr>
        <w:t xml:space="preserve">Rock salt is used as both sand and binder in casting in Ms. Fr. 640. On p088v, the author-practitioner also mentioned making sand using pulverized rock salt as the sand. On p084r, rock salt is an ingredient for the </w:t>
      </w:r>
      <w:proofErr w:type="spellStart"/>
      <w:r>
        <w:rPr>
          <w:rFonts w:ascii="Times New Roman" w:hAnsi="Times New Roman" w:cs="Times New Roman"/>
          <w:color w:val="auto"/>
          <w:sz w:val="24"/>
          <w:szCs w:val="24"/>
        </w:rPr>
        <w:t>magistry</w:t>
      </w:r>
      <w:proofErr w:type="spellEnd"/>
      <w:r>
        <w:rPr>
          <w:rFonts w:ascii="Times New Roman" w:hAnsi="Times New Roman" w:cs="Times New Roman"/>
          <w:color w:val="auto"/>
          <w:sz w:val="24"/>
          <w:szCs w:val="24"/>
        </w:rPr>
        <w:t xml:space="preserve"> that binds the sand. According to the author-practitioner, the rock salt solution can provide the sand “with a binding to enable several casting.” (</w:t>
      </w:r>
      <w:proofErr w:type="gramStart"/>
      <w:r>
        <w:rPr>
          <w:rFonts w:ascii="Times New Roman" w:hAnsi="Times New Roman" w:cs="Times New Roman"/>
          <w:color w:val="auto"/>
          <w:sz w:val="24"/>
          <w:szCs w:val="24"/>
        </w:rPr>
        <w:t>p084r</w:t>
      </w:r>
      <w:proofErr w:type="gramEnd"/>
      <w:r>
        <w:rPr>
          <w:rFonts w:ascii="Times New Roman" w:hAnsi="Times New Roman" w:cs="Times New Roman"/>
          <w:color w:val="auto"/>
          <w:sz w:val="24"/>
          <w:szCs w:val="24"/>
        </w:rPr>
        <w:t>) Furthermore, just like p089r, in the recipe on p088v, the author-practitioner only mentioned the dry components of the sand: rock salt and sand from a mine, and he used water to dampen them.</w:t>
      </w:r>
      <w:r w:rsidR="007F76B5">
        <w:rPr>
          <w:rFonts w:ascii="Times New Roman" w:hAnsi="Times New Roman" w:cs="Times New Roman" w:hint="eastAsia"/>
          <w:color w:val="auto"/>
          <w:sz w:val="24"/>
          <w:szCs w:val="24"/>
        </w:rPr>
        <w:t xml:space="preserve"> </w:t>
      </w:r>
      <w:r w:rsidR="007F76B5">
        <w:rPr>
          <w:rFonts w:ascii="Times New Roman" w:hAnsi="Times New Roman" w:cs="Times New Roman"/>
          <w:color w:val="auto"/>
          <w:sz w:val="24"/>
          <w:szCs w:val="24"/>
        </w:rPr>
        <w:t>In</w:t>
      </w:r>
      <w:r w:rsidR="007F76B5">
        <w:rPr>
          <w:rFonts w:ascii="Times New Roman" w:hAnsi="Times New Roman" w:cs="Times New Roman" w:hint="eastAsia"/>
          <w:color w:val="auto"/>
          <w:sz w:val="24"/>
          <w:szCs w:val="24"/>
        </w:rPr>
        <w:t xml:space="preserve"> the manuscript, ou</w:t>
      </w:r>
      <w:r>
        <w:rPr>
          <w:rFonts w:ascii="Times New Roman" w:hAnsi="Times New Roman" w:cs="Times New Roman" w:hint="eastAsia"/>
          <w:color w:val="auto"/>
          <w:sz w:val="24"/>
          <w:szCs w:val="24"/>
        </w:rPr>
        <w:t xml:space="preserve">r author-practitioner either used rock salt </w:t>
      </w:r>
      <w:r w:rsidR="007F76B5">
        <w:rPr>
          <w:rFonts w:ascii="Times New Roman" w:hAnsi="Times New Roman" w:cs="Times New Roman" w:hint="eastAsia"/>
          <w:color w:val="auto"/>
          <w:sz w:val="24"/>
          <w:szCs w:val="24"/>
        </w:rPr>
        <w:t xml:space="preserve">water </w:t>
      </w:r>
      <w:r>
        <w:rPr>
          <w:rFonts w:ascii="Times New Roman" w:hAnsi="Times New Roman" w:cs="Times New Roman" w:hint="eastAsia"/>
          <w:color w:val="auto"/>
          <w:sz w:val="24"/>
          <w:szCs w:val="24"/>
        </w:rPr>
        <w:t xml:space="preserve">as a wet binder, or used dampened rock salt </w:t>
      </w:r>
      <w:r w:rsidR="007F76B5">
        <w:rPr>
          <w:rFonts w:ascii="Times New Roman" w:hAnsi="Times New Roman" w:cs="Times New Roman" w:hint="eastAsia"/>
          <w:color w:val="auto"/>
          <w:sz w:val="24"/>
          <w:szCs w:val="24"/>
        </w:rPr>
        <w:t xml:space="preserve">as </w:t>
      </w:r>
      <w:r w:rsidR="007F76B5">
        <w:rPr>
          <w:rFonts w:ascii="Times New Roman" w:hAnsi="Times New Roman" w:cs="Times New Roman"/>
          <w:color w:val="auto"/>
          <w:sz w:val="24"/>
          <w:szCs w:val="24"/>
        </w:rPr>
        <w:t>sand</w:t>
      </w:r>
      <w:r w:rsidR="007F76B5">
        <w:rPr>
          <w:rFonts w:ascii="Times New Roman" w:hAnsi="Times New Roman" w:cs="Times New Roman" w:hint="eastAsia"/>
          <w:color w:val="auto"/>
          <w:sz w:val="24"/>
          <w:szCs w:val="24"/>
        </w:rPr>
        <w:t xml:space="preserve"> that binds by itself. Therefore, it sounds like it is combination of rock salt and water that provides the binding force. As the rock salt receives water, it crystalizes and creates a binding power, which enables the seemingly dry sand to form a solid mold.</w:t>
      </w:r>
    </w:p>
    <w:p w14:paraId="1BBB61C7" w14:textId="5D5F0A96" w:rsidR="007F76B5" w:rsidRPr="007F76B5" w:rsidRDefault="007F76B5" w:rsidP="00874586">
      <w:pPr>
        <w:widowControl/>
        <w:autoSpaceDE w:val="0"/>
        <w:autoSpaceDN w:val="0"/>
        <w:adjustRightInd w:val="0"/>
        <w:spacing w:line="480" w:lineRule="auto"/>
        <w:ind w:firstLine="720"/>
        <w:jc w:val="left"/>
        <w:rPr>
          <w:rFonts w:ascii="Times New Roman" w:hAnsi="Times New Roman" w:cs="Times New Roman" w:hint="eastAsia"/>
          <w:b/>
          <w:color w:val="auto"/>
          <w:sz w:val="24"/>
          <w:szCs w:val="24"/>
        </w:rPr>
      </w:pPr>
      <w:r>
        <w:rPr>
          <w:rFonts w:ascii="Times New Roman" w:hAnsi="Times New Roman" w:cs="Times New Roman" w:hint="eastAsia"/>
          <w:b/>
          <w:color w:val="auto"/>
          <w:sz w:val="24"/>
          <w:szCs w:val="24"/>
        </w:rPr>
        <w:t>Is Regrinding Necessary?</w:t>
      </w:r>
    </w:p>
    <w:p w14:paraId="0770155F" w14:textId="3B2AA2E6" w:rsidR="00A8140F" w:rsidRDefault="00874586" w:rsidP="00874586">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 </w:t>
      </w:r>
      <w:r w:rsidR="000E1E53" w:rsidRPr="00FF6C49">
        <w:rPr>
          <w:rFonts w:ascii="Times New Roman" w:eastAsia="Times New Roman" w:hAnsi="Times New Roman" w:cs="Times New Roman" w:hint="eastAsia"/>
          <w:sz w:val="24"/>
        </w:rPr>
        <w:t xml:space="preserve">On the other hand, </w:t>
      </w:r>
      <w:r w:rsidR="001D6AE8" w:rsidRPr="00FF6C49">
        <w:rPr>
          <w:rFonts w:ascii="Times New Roman" w:eastAsia="Times New Roman" w:hAnsi="Times New Roman" w:cs="Times New Roman"/>
          <w:sz w:val="24"/>
        </w:rPr>
        <w:t>the binding force created by rock salt and moist</w:t>
      </w:r>
      <w:r w:rsidR="009C2A07" w:rsidRPr="00FF6C49">
        <w:rPr>
          <w:rFonts w:ascii="Times New Roman" w:eastAsia="Times New Roman" w:hAnsi="Times New Roman" w:cs="Times New Roman"/>
          <w:sz w:val="24"/>
        </w:rPr>
        <w:t>ure</w:t>
      </w:r>
      <w:r w:rsidR="001D6AE8" w:rsidRPr="00FF6C49">
        <w:rPr>
          <w:rFonts w:ascii="Times New Roman" w:eastAsia="Times New Roman" w:hAnsi="Times New Roman" w:cs="Times New Roman"/>
          <w:sz w:val="24"/>
        </w:rPr>
        <w:t xml:space="preserve"> </w:t>
      </w:r>
      <w:r w:rsidR="001D6AE8" w:rsidRPr="00FF6C49">
        <w:rPr>
          <w:rFonts w:ascii="Times New Roman" w:eastAsia="Times New Roman" w:hAnsi="Times New Roman" w:cs="Times New Roman" w:hint="eastAsia"/>
          <w:sz w:val="24"/>
        </w:rPr>
        <w:t>forced us</w:t>
      </w:r>
      <w:r w:rsidR="000E1E53" w:rsidRPr="00FF6C49">
        <w:rPr>
          <w:rFonts w:ascii="Times New Roman" w:eastAsia="Times New Roman" w:hAnsi="Times New Roman" w:cs="Times New Roman" w:hint="eastAsia"/>
          <w:sz w:val="24"/>
        </w:rPr>
        <w:t xml:space="preserve"> t</w:t>
      </w:r>
      <w:r w:rsidR="00001F50" w:rsidRPr="00FF6C49">
        <w:rPr>
          <w:rFonts w:ascii="Times New Roman" w:eastAsia="Times New Roman" w:hAnsi="Times New Roman" w:cs="Times New Roman" w:hint="eastAsia"/>
          <w:sz w:val="24"/>
        </w:rPr>
        <w:t>o regrind the sand each time to get rid of coarse grains in the sand before using it.</w:t>
      </w:r>
      <w:r w:rsidR="001D6AE8" w:rsidRPr="00FF6C49">
        <w:rPr>
          <w:rFonts w:ascii="Times New Roman" w:eastAsia="Times New Roman" w:hAnsi="Times New Roman" w:cs="Times New Roman"/>
          <w:sz w:val="24"/>
        </w:rPr>
        <w:t xml:space="preserve"> In addition</w:t>
      </w:r>
      <w:r w:rsidR="008701DB" w:rsidRPr="00FF6C49">
        <w:rPr>
          <w:rFonts w:ascii="Times New Roman" w:eastAsia="Times New Roman" w:hAnsi="Times New Roman" w:cs="Times New Roman"/>
          <w:sz w:val="24"/>
        </w:rPr>
        <w:t xml:space="preserve">, by regrinding, we mix the bone ash and the </w:t>
      </w:r>
      <w:r w:rsidR="001D6AE8" w:rsidRPr="00FF6C49">
        <w:rPr>
          <w:rFonts w:ascii="Times New Roman" w:eastAsia="Times New Roman" w:hAnsi="Times New Roman" w:cs="Times New Roman"/>
          <w:sz w:val="24"/>
        </w:rPr>
        <w:t>rock salt better. Furthermore, the once ground sand left a rough surface on the cast in mold no. 1, suggesting that regrinding is necessary</w:t>
      </w:r>
      <w:r w:rsidR="00611783" w:rsidRPr="00FF6C49">
        <w:rPr>
          <w:rFonts w:ascii="Times New Roman" w:eastAsia="Times New Roman" w:hAnsi="Times New Roman" w:cs="Times New Roman" w:hint="eastAsia"/>
          <w:sz w:val="24"/>
        </w:rPr>
        <w:t xml:space="preserve"> (fig. </w:t>
      </w:r>
      <w:r w:rsidR="002F352B" w:rsidRPr="00FF6C49">
        <w:rPr>
          <w:rFonts w:ascii="Times New Roman" w:eastAsia="Times New Roman" w:hAnsi="Times New Roman" w:cs="Times New Roman" w:hint="eastAsia"/>
          <w:sz w:val="24"/>
        </w:rPr>
        <w:t>13</w:t>
      </w:r>
      <w:r w:rsidR="00611783" w:rsidRPr="00FF6C49">
        <w:rPr>
          <w:rFonts w:ascii="Times New Roman" w:eastAsia="Times New Roman" w:hAnsi="Times New Roman" w:cs="Times New Roman" w:hint="eastAsia"/>
          <w:sz w:val="24"/>
        </w:rPr>
        <w:t>)</w:t>
      </w:r>
      <w:r w:rsidR="001D6AE8" w:rsidRPr="00FF6C49">
        <w:rPr>
          <w:rFonts w:ascii="Times New Roman" w:eastAsia="Times New Roman" w:hAnsi="Times New Roman" w:cs="Times New Roman"/>
          <w:sz w:val="24"/>
        </w:rPr>
        <w:t>. And by comparing the casted metal from mol</w:t>
      </w:r>
      <w:r w:rsidR="00FF6C49" w:rsidRPr="00FF6C49">
        <w:rPr>
          <w:rFonts w:ascii="Times New Roman" w:eastAsia="Times New Roman" w:hAnsi="Times New Roman" w:cs="Times New Roman"/>
          <w:sz w:val="24"/>
        </w:rPr>
        <w:t xml:space="preserve">d no. 2 and no. </w:t>
      </w:r>
      <w:r w:rsidR="00FF6C49" w:rsidRPr="00FF6C49">
        <w:rPr>
          <w:rFonts w:ascii="Times New Roman" w:eastAsia="Times New Roman" w:hAnsi="Times New Roman" w:cs="Times New Roman" w:hint="eastAsia"/>
          <w:sz w:val="24"/>
        </w:rPr>
        <w:t>6</w:t>
      </w:r>
      <w:r w:rsidR="001D6AE8" w:rsidRPr="00FF6C49">
        <w:rPr>
          <w:rFonts w:ascii="Times New Roman" w:eastAsia="Times New Roman" w:hAnsi="Times New Roman" w:cs="Times New Roman"/>
          <w:sz w:val="24"/>
        </w:rPr>
        <w:t xml:space="preserve">, we found the commercial sand left a sharper and </w:t>
      </w:r>
      <w:r w:rsidR="009C2A07" w:rsidRPr="00FF6C49">
        <w:rPr>
          <w:rFonts w:ascii="Times New Roman" w:eastAsia="Times New Roman" w:hAnsi="Times New Roman" w:cs="Times New Roman"/>
          <w:sz w:val="24"/>
        </w:rPr>
        <w:t xml:space="preserve">more </w:t>
      </w:r>
      <w:r w:rsidR="001D6AE8" w:rsidRPr="00FF6C49">
        <w:rPr>
          <w:rFonts w:ascii="Times New Roman" w:eastAsia="Times New Roman" w:hAnsi="Times New Roman" w:cs="Times New Roman"/>
          <w:sz w:val="24"/>
        </w:rPr>
        <w:t>detailed cast</w:t>
      </w:r>
      <w:r w:rsidR="002F352B" w:rsidRPr="00FF6C49">
        <w:rPr>
          <w:rFonts w:ascii="Times New Roman" w:eastAsia="Times New Roman" w:hAnsi="Times New Roman" w:cs="Times New Roman" w:hint="eastAsia"/>
          <w:sz w:val="24"/>
        </w:rPr>
        <w:t xml:space="preserve"> (fig. 14)</w:t>
      </w:r>
      <w:r w:rsidR="001D6AE8" w:rsidRPr="00FF6C49">
        <w:rPr>
          <w:rFonts w:ascii="Times New Roman" w:eastAsia="Times New Roman" w:hAnsi="Times New Roman" w:cs="Times New Roman"/>
          <w:sz w:val="24"/>
        </w:rPr>
        <w:t>. The feathers and the letters were</w:t>
      </w:r>
      <w:r w:rsidR="00FF6C49" w:rsidRPr="00FF6C49">
        <w:rPr>
          <w:rFonts w:ascii="Times New Roman" w:eastAsia="Times New Roman" w:hAnsi="Times New Roman" w:cs="Times New Roman"/>
          <w:sz w:val="24"/>
        </w:rPr>
        <w:t xml:space="preserve"> cast more clearly in mold no. </w:t>
      </w:r>
      <w:r w:rsidR="00FF6C49" w:rsidRPr="00FF6C49">
        <w:rPr>
          <w:rFonts w:ascii="Times New Roman" w:eastAsia="Times New Roman" w:hAnsi="Times New Roman" w:cs="Times New Roman" w:hint="eastAsia"/>
          <w:sz w:val="24"/>
        </w:rPr>
        <w:t>6</w:t>
      </w:r>
      <w:r w:rsidR="001D6AE8" w:rsidRPr="00FF6C49">
        <w:rPr>
          <w:rFonts w:ascii="Times New Roman" w:eastAsia="Times New Roman" w:hAnsi="Times New Roman" w:cs="Times New Roman"/>
          <w:sz w:val="24"/>
        </w:rPr>
        <w:t xml:space="preserve"> than in mold no. 2</w:t>
      </w:r>
      <w:r w:rsidR="00FF6C49" w:rsidRPr="00FF6C49">
        <w:rPr>
          <w:rFonts w:ascii="Times New Roman" w:eastAsia="Times New Roman" w:hAnsi="Times New Roman" w:cs="Times New Roman" w:hint="eastAsia"/>
          <w:sz w:val="24"/>
        </w:rPr>
        <w:t xml:space="preserve"> (fig. 15)</w:t>
      </w:r>
      <w:r w:rsidR="001D6AE8" w:rsidRPr="00FF6C49">
        <w:rPr>
          <w:rFonts w:ascii="Times New Roman" w:eastAsia="Times New Roman" w:hAnsi="Times New Roman" w:cs="Times New Roman"/>
          <w:sz w:val="24"/>
        </w:rPr>
        <w:t xml:space="preserve">. This suggests that the finer the sand is, the better and more detailed the cast would be. </w:t>
      </w:r>
      <w:r w:rsidR="00001F50" w:rsidRPr="00FF6C49">
        <w:rPr>
          <w:rFonts w:ascii="Times New Roman" w:eastAsia="Times New Roman" w:hAnsi="Times New Roman" w:cs="Times New Roman" w:hint="eastAsia"/>
          <w:sz w:val="24"/>
        </w:rPr>
        <w:t xml:space="preserve">Therefore </w:t>
      </w:r>
      <w:r w:rsidR="001D6AE8" w:rsidRPr="00FF6C49">
        <w:rPr>
          <w:rFonts w:ascii="Times New Roman" w:eastAsia="Times New Roman" w:hAnsi="Times New Roman" w:cs="Times New Roman"/>
          <w:sz w:val="24"/>
        </w:rPr>
        <w:t xml:space="preserve">we can say that </w:t>
      </w:r>
      <w:r w:rsidR="00001F50" w:rsidRPr="00FF6C49">
        <w:rPr>
          <w:rFonts w:ascii="Times New Roman" w:eastAsia="Times New Roman" w:hAnsi="Times New Roman" w:cs="Times New Roman" w:hint="eastAsia"/>
          <w:sz w:val="24"/>
        </w:rPr>
        <w:t xml:space="preserve">the </w:t>
      </w:r>
      <w:r w:rsidR="00C441A6" w:rsidRPr="00FF6C49">
        <w:rPr>
          <w:rFonts w:ascii="Times New Roman" w:eastAsia="Times New Roman" w:hAnsi="Times New Roman" w:cs="Times New Roman"/>
          <w:sz w:val="24"/>
        </w:rPr>
        <w:t>regrinding</w:t>
      </w:r>
      <w:r w:rsidR="001D6AE8" w:rsidRPr="00FF6C49">
        <w:rPr>
          <w:rFonts w:ascii="Times New Roman" w:eastAsia="Times New Roman" w:hAnsi="Times New Roman" w:cs="Times New Roman"/>
          <w:sz w:val="24"/>
        </w:rPr>
        <w:t xml:space="preserve"> process</w:t>
      </w:r>
      <w:r w:rsidR="00C441A6" w:rsidRPr="00FF6C49">
        <w:rPr>
          <w:rFonts w:ascii="Times New Roman" w:eastAsia="Times New Roman" w:hAnsi="Times New Roman" w:cs="Times New Roman"/>
          <w:sz w:val="24"/>
        </w:rPr>
        <w:t xml:space="preserve"> </w:t>
      </w:r>
      <w:r w:rsidR="001D6AE8" w:rsidRPr="00FF6C49">
        <w:rPr>
          <w:rFonts w:ascii="Times New Roman" w:eastAsia="Times New Roman" w:hAnsi="Times New Roman" w:cs="Times New Roman"/>
          <w:sz w:val="24"/>
        </w:rPr>
        <w:t>has at least three effects: first, to mix the bone ash and rock salt well; secondly, to make the sand finer so that the cast will have more details; and thirdly, to break down the clumps in the sand</w:t>
      </w:r>
      <w:r w:rsidR="00690C84" w:rsidRPr="00FF6C49">
        <w:rPr>
          <w:rFonts w:ascii="Times New Roman" w:eastAsia="Times New Roman" w:hAnsi="Times New Roman" w:cs="Times New Roman" w:hint="eastAsia"/>
          <w:sz w:val="24"/>
        </w:rPr>
        <w:t xml:space="preserve"> and enable the rock salt to crystalize more evenly</w:t>
      </w:r>
      <w:r w:rsidR="001D6AE8" w:rsidRPr="00FF6C49">
        <w:rPr>
          <w:rFonts w:ascii="Times New Roman" w:eastAsia="Times New Roman" w:hAnsi="Times New Roman" w:cs="Times New Roman"/>
          <w:sz w:val="24"/>
        </w:rPr>
        <w:t>.</w:t>
      </w:r>
      <w:r w:rsidR="001D6AE8">
        <w:rPr>
          <w:rFonts w:ascii="Times New Roman" w:eastAsia="Times New Roman" w:hAnsi="Times New Roman" w:cs="Times New Roman"/>
          <w:sz w:val="24"/>
        </w:rPr>
        <w:t xml:space="preserve"> </w:t>
      </w:r>
    </w:p>
    <w:p w14:paraId="77D88B55" w14:textId="3C47486F" w:rsidR="000E1E53" w:rsidRDefault="00D621DB"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We tried brandy and charcoal powder as </w:t>
      </w:r>
      <w:r>
        <w:rPr>
          <w:rFonts w:ascii="Times New Roman" w:eastAsia="Times New Roman" w:hAnsi="Times New Roman" w:cs="Times New Roman"/>
          <w:sz w:val="24"/>
        </w:rPr>
        <w:t>material</w:t>
      </w:r>
      <w:r>
        <w:rPr>
          <w:rFonts w:ascii="Times New Roman" w:eastAsia="Times New Roman" w:hAnsi="Times New Roman" w:cs="Times New Roman" w:hint="eastAsia"/>
          <w:sz w:val="24"/>
        </w:rPr>
        <w:t xml:space="preserve"> to </w:t>
      </w:r>
      <w:r>
        <w:rPr>
          <w:rFonts w:ascii="Times New Roman" w:eastAsia="Times New Roman" w:hAnsi="Times New Roman" w:cs="Times New Roman"/>
          <w:sz w:val="24"/>
        </w:rPr>
        <w:t>separate</w:t>
      </w:r>
      <w:r>
        <w:rPr>
          <w:rFonts w:ascii="Times New Roman" w:eastAsia="Times New Roman" w:hAnsi="Times New Roman" w:cs="Times New Roman" w:hint="eastAsia"/>
          <w:sz w:val="24"/>
        </w:rPr>
        <w:t xml:space="preserve"> the </w:t>
      </w:r>
      <w:r w:rsidR="009C2A07">
        <w:rPr>
          <w:rFonts w:ascii="Times New Roman" w:eastAsia="Times New Roman" w:hAnsi="Times New Roman" w:cs="Times New Roman"/>
          <w:sz w:val="24"/>
        </w:rPr>
        <w:t>pattern</w:t>
      </w:r>
      <w:r w:rsidR="009C2A07">
        <w:rPr>
          <w:rFonts w:ascii="Times New Roman" w:eastAsia="Times New Roman" w:hAnsi="Times New Roman" w:cs="Times New Roman" w:hint="eastAsia"/>
          <w:sz w:val="24"/>
        </w:rPr>
        <w:t xml:space="preserve"> </w:t>
      </w:r>
      <w:r w:rsidR="009C2A07">
        <w:rPr>
          <w:rFonts w:ascii="Times New Roman" w:eastAsia="Times New Roman" w:hAnsi="Times New Roman" w:cs="Times New Roman"/>
          <w:sz w:val="24"/>
        </w:rPr>
        <w:t>from</w:t>
      </w:r>
      <w:r w:rsidR="009C2A07">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 xml:space="preserve">the sand. Brandy did not work well while charcoal powder did a good job in </w:t>
      </w:r>
      <w:r>
        <w:rPr>
          <w:rFonts w:ascii="Times New Roman" w:eastAsia="Times New Roman" w:hAnsi="Times New Roman" w:cs="Times New Roman"/>
          <w:sz w:val="24"/>
        </w:rPr>
        <w:t>separating</w:t>
      </w:r>
      <w:r>
        <w:rPr>
          <w:rFonts w:ascii="Times New Roman" w:eastAsia="Times New Roman" w:hAnsi="Times New Roman" w:cs="Times New Roman" w:hint="eastAsia"/>
          <w:sz w:val="24"/>
        </w:rPr>
        <w:t xml:space="preserve"> the </w:t>
      </w:r>
      <w:r w:rsidR="009C2A07">
        <w:rPr>
          <w:rFonts w:ascii="Times New Roman" w:eastAsia="Times New Roman" w:hAnsi="Times New Roman" w:cs="Times New Roman"/>
          <w:sz w:val="24"/>
        </w:rPr>
        <w:t>pattern</w:t>
      </w:r>
      <w:r w:rsidR="009C2A07">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 xml:space="preserve">as well as </w:t>
      </w:r>
      <w:r>
        <w:rPr>
          <w:rFonts w:ascii="Times New Roman" w:eastAsia="Times New Roman" w:hAnsi="Times New Roman" w:cs="Times New Roman"/>
          <w:sz w:val="24"/>
        </w:rPr>
        <w:t>separating</w:t>
      </w:r>
      <w:r w:rsidR="009C2A07">
        <w:rPr>
          <w:rFonts w:ascii="Times New Roman" w:eastAsia="Times New Roman" w:hAnsi="Times New Roman" w:cs="Times New Roman"/>
          <w:sz w:val="24"/>
        </w:rPr>
        <w:t xml:space="preserve"> the</w:t>
      </w:r>
      <w:r>
        <w:rPr>
          <w:rFonts w:ascii="Times New Roman" w:eastAsia="Times New Roman" w:hAnsi="Times New Roman" w:cs="Times New Roman" w:hint="eastAsia"/>
          <w:sz w:val="24"/>
        </w:rPr>
        <w:t xml:space="preserve"> two halves of the </w:t>
      </w:r>
      <w:r>
        <w:rPr>
          <w:rFonts w:ascii="Times New Roman" w:eastAsia="Times New Roman" w:hAnsi="Times New Roman" w:cs="Times New Roman"/>
          <w:sz w:val="24"/>
        </w:rPr>
        <w:t>double-sided</w:t>
      </w:r>
      <w:r>
        <w:rPr>
          <w:rFonts w:ascii="Times New Roman" w:eastAsia="Times New Roman" w:hAnsi="Times New Roman" w:cs="Times New Roman" w:hint="eastAsia"/>
          <w:sz w:val="24"/>
        </w:rPr>
        <w:t xml:space="preserve"> mold. We tried pouring tin and sulfur in the mold. The sand took tin well and molded cleanly, while in the case of sulfur, the </w:t>
      </w:r>
      <w:r w:rsidR="006449CA">
        <w:rPr>
          <w:rFonts w:ascii="Times New Roman" w:eastAsia="Times New Roman" w:hAnsi="Times New Roman" w:cs="Times New Roman" w:hint="eastAsia"/>
          <w:sz w:val="24"/>
        </w:rPr>
        <w:t>sand stuck to the sulfur an</w:t>
      </w:r>
      <w:r w:rsidR="00690C84">
        <w:rPr>
          <w:rFonts w:ascii="Times New Roman" w:eastAsia="Times New Roman" w:hAnsi="Times New Roman" w:cs="Times New Roman" w:hint="eastAsia"/>
          <w:sz w:val="24"/>
        </w:rPr>
        <w:t>d could not be removed</w:t>
      </w:r>
      <w:r w:rsidR="00FF6C49">
        <w:rPr>
          <w:rFonts w:ascii="Times New Roman" w:eastAsia="Times New Roman" w:hAnsi="Times New Roman" w:cs="Times New Roman" w:hint="eastAsia"/>
          <w:sz w:val="24"/>
        </w:rPr>
        <w:t xml:space="preserve"> (fig. 16)</w:t>
      </w:r>
      <w:r w:rsidR="00690C84">
        <w:rPr>
          <w:rFonts w:ascii="Times New Roman" w:eastAsia="Times New Roman" w:hAnsi="Times New Roman" w:cs="Times New Roman" w:hint="eastAsia"/>
          <w:sz w:val="24"/>
        </w:rPr>
        <w:t>. Therefore this type of sand is only good for casting metals like tin and lead, but not good for sulfur.</w:t>
      </w:r>
      <w:r w:rsidR="00CE5A66">
        <w:rPr>
          <w:rFonts w:ascii="Times New Roman" w:eastAsia="Times New Roman" w:hAnsi="Times New Roman" w:cs="Times New Roman" w:hint="eastAsia"/>
          <w:sz w:val="24"/>
        </w:rPr>
        <w:t xml:space="preserve"> </w:t>
      </w:r>
    </w:p>
    <w:p w14:paraId="49662F0B" w14:textId="7BB75AB1" w:rsidR="000E1E53" w:rsidRPr="00891E0A" w:rsidRDefault="00690C84" w:rsidP="005C2535">
      <w:pPr>
        <w:spacing w:line="480" w:lineRule="auto"/>
        <w:ind w:firstLine="720"/>
        <w:jc w:val="left"/>
        <w:rPr>
          <w:rFonts w:ascii="Times New Roman" w:eastAsia="Times New Roman" w:hAnsi="Times New Roman" w:cs="Times New Roman"/>
          <w:b/>
          <w:sz w:val="24"/>
        </w:rPr>
      </w:pPr>
      <w:r>
        <w:rPr>
          <w:rFonts w:ascii="Times New Roman" w:eastAsia="Times New Roman" w:hAnsi="Times New Roman" w:cs="Times New Roman" w:hint="eastAsia"/>
          <w:b/>
          <w:sz w:val="24"/>
        </w:rPr>
        <w:t>What is the Fatty Sand? The Concept of Fatty and Lean/Dry</w:t>
      </w:r>
    </w:p>
    <w:p w14:paraId="51AA0A0E" w14:textId="3CC4D819" w:rsidR="007C5E1C" w:rsidRPr="00464BDB" w:rsidRDefault="00891E0A" w:rsidP="005C2535">
      <w:pPr>
        <w:spacing w:line="480" w:lineRule="auto"/>
        <w:ind w:firstLine="720"/>
        <w:jc w:val="left"/>
        <w:rPr>
          <w:rFonts w:ascii="Times New Roman" w:eastAsia="Libian SC Regular" w:hAnsi="Times New Roman" w:cs="Times New Roman"/>
          <w:sz w:val="24"/>
        </w:rPr>
      </w:pPr>
      <w:r>
        <w:rPr>
          <w:rFonts w:ascii="Times New Roman" w:eastAsia="Times New Roman" w:hAnsi="Times New Roman" w:cs="Times New Roman"/>
          <w:sz w:val="24"/>
        </w:rPr>
        <w:t xml:space="preserve">As we have discussed above, it is the rock salt and water that created the binding power. In the manuscript, </w:t>
      </w:r>
      <w:r>
        <w:rPr>
          <w:rFonts w:ascii="Times New Roman" w:eastAsia="Libian SC Regular" w:hAnsi="Times New Roman" w:cs="Times New Roman" w:hint="eastAsia"/>
          <w:sz w:val="24"/>
        </w:rPr>
        <w:t>t</w:t>
      </w:r>
      <w:r w:rsidR="006C4D07">
        <w:rPr>
          <w:rFonts w:ascii="Times New Roman" w:eastAsia="Libian SC Regular" w:hAnsi="Times New Roman" w:cs="Times New Roman" w:hint="eastAsia"/>
          <w:sz w:val="24"/>
        </w:rPr>
        <w:t>he author</w:t>
      </w:r>
      <w:r>
        <w:rPr>
          <w:rFonts w:ascii="Times New Roman" w:eastAsia="Libian SC Regular" w:hAnsi="Times New Roman" w:cs="Times New Roman"/>
          <w:sz w:val="24"/>
        </w:rPr>
        <w:t>-practitioner</w:t>
      </w:r>
      <w:r w:rsidR="006C4D07">
        <w:rPr>
          <w:rFonts w:ascii="Times New Roman" w:eastAsia="Libian SC Regular" w:hAnsi="Times New Roman" w:cs="Times New Roman" w:hint="eastAsia"/>
          <w:sz w:val="24"/>
        </w:rPr>
        <w:t xml:space="preserve"> attributed the binding power to fatty sand. </w:t>
      </w:r>
      <w:r w:rsidR="006C4D07">
        <w:rPr>
          <w:rFonts w:ascii="Times New Roman" w:eastAsia="Libian SC Regular" w:hAnsi="Times New Roman" w:cs="Times New Roman"/>
          <w:sz w:val="24"/>
        </w:rPr>
        <w:t>“</w:t>
      </w:r>
      <w:r w:rsidR="006C4D07">
        <w:rPr>
          <w:rFonts w:ascii="Times New Roman" w:eastAsia="Libian SC Regular" w:hAnsi="Times New Roman" w:cs="Times New Roman" w:hint="eastAsia"/>
          <w:sz w:val="24"/>
        </w:rPr>
        <w:t xml:space="preserve">The bone of an ox hoof is always dry, that is why you must mix it with fatty sand, so it will bind </w:t>
      </w:r>
      <w:r w:rsidR="006C4D07">
        <w:rPr>
          <w:rFonts w:ascii="Times New Roman" w:eastAsia="Times New Roman" w:hAnsi="Times New Roman" w:cs="Times New Roman"/>
          <w:sz w:val="24"/>
        </w:rPr>
        <w:t xml:space="preserve">like </w:t>
      </w:r>
      <w:proofErr w:type="spellStart"/>
      <w:r w:rsidR="006C4D07">
        <w:rPr>
          <w:rFonts w:ascii="Times New Roman" w:eastAsia="Times New Roman" w:hAnsi="Times New Roman" w:cs="Times New Roman"/>
          <w:sz w:val="24"/>
        </w:rPr>
        <w:t>tripoli</w:t>
      </w:r>
      <w:proofErr w:type="spellEnd"/>
      <w:r w:rsidR="006C4D07">
        <w:rPr>
          <w:rFonts w:ascii="Times New Roman" w:eastAsia="Times New Roman" w:hAnsi="Times New Roman" w:cs="Times New Roman"/>
          <w:sz w:val="24"/>
        </w:rPr>
        <w:t>, salts, felt, ashes and similar materials.</w:t>
      </w:r>
      <w:r w:rsidR="006C4D07">
        <w:rPr>
          <w:rFonts w:ascii="Times New Roman" w:eastAsia="Libian SC Regular" w:hAnsi="Times New Roman" w:cs="Times New Roman"/>
          <w:sz w:val="24"/>
        </w:rPr>
        <w:t>”</w:t>
      </w:r>
      <w:r w:rsidR="006C4D07">
        <w:rPr>
          <w:rFonts w:ascii="Times New Roman" w:eastAsia="Libian SC Regular" w:hAnsi="Times New Roman" w:cs="Times New Roman" w:hint="eastAsia"/>
          <w:sz w:val="24"/>
        </w:rPr>
        <w:t xml:space="preserve"> In this recipe, the fatty sand refers to rock salt.</w:t>
      </w:r>
      <w:r w:rsidR="00273194">
        <w:rPr>
          <w:rFonts w:ascii="Times New Roman" w:eastAsia="Libian SC Regular" w:hAnsi="Times New Roman" w:cs="Times New Roman" w:hint="eastAsia"/>
          <w:sz w:val="24"/>
        </w:rPr>
        <w:t xml:space="preserve"> Although the rock salt is crumbl</w:t>
      </w:r>
      <w:r w:rsidR="00BC0F46">
        <w:rPr>
          <w:rFonts w:ascii="Times New Roman" w:eastAsia="Libian SC Regular" w:hAnsi="Times New Roman" w:cs="Times New Roman"/>
          <w:sz w:val="24"/>
        </w:rPr>
        <w:t>y</w:t>
      </w:r>
      <w:r w:rsidR="00273194">
        <w:rPr>
          <w:rFonts w:ascii="Times New Roman" w:eastAsia="Libian SC Regular" w:hAnsi="Times New Roman" w:cs="Times New Roman" w:hint="eastAsia"/>
          <w:sz w:val="24"/>
        </w:rPr>
        <w:t xml:space="preserve"> when it is dry</w:t>
      </w:r>
      <w:r w:rsidR="00BC0F46">
        <w:rPr>
          <w:rFonts w:ascii="Times New Roman" w:eastAsia="Libian SC Regular" w:hAnsi="Times New Roman" w:cs="Times New Roman"/>
          <w:sz w:val="24"/>
        </w:rPr>
        <w:t>, w</w:t>
      </w:r>
      <w:r w:rsidR="00273194">
        <w:rPr>
          <w:rFonts w:ascii="Times New Roman" w:eastAsia="Libian SC Regular" w:hAnsi="Times New Roman" w:cs="Times New Roman" w:hint="eastAsia"/>
          <w:sz w:val="24"/>
        </w:rPr>
        <w:t>hen moistened with water, the salt crystalizes and binds together.</w:t>
      </w:r>
      <w:r w:rsidR="006C4D07">
        <w:rPr>
          <w:rFonts w:ascii="Times New Roman" w:eastAsia="Libian SC Regular" w:hAnsi="Times New Roman" w:cs="Times New Roman" w:hint="eastAsia"/>
          <w:sz w:val="24"/>
        </w:rPr>
        <w:t xml:space="preserve"> In </w:t>
      </w:r>
      <w:r w:rsidR="006C4D07">
        <w:rPr>
          <w:rFonts w:ascii="Times New Roman" w:eastAsia="Times New Roman" w:hAnsi="Times New Roman" w:cs="Times New Roman" w:hint="eastAsia"/>
          <w:sz w:val="24"/>
        </w:rPr>
        <w:t xml:space="preserve">p084r, the author mentioned using rock salt as one of </w:t>
      </w:r>
      <w:r w:rsidR="006C4D07">
        <w:rPr>
          <w:rFonts w:ascii="Times New Roman" w:eastAsia="Times New Roman" w:hAnsi="Times New Roman" w:cs="Times New Roman"/>
          <w:sz w:val="24"/>
        </w:rPr>
        <w:t>the</w:t>
      </w:r>
      <w:r w:rsidR="006C4D07">
        <w:rPr>
          <w:rFonts w:ascii="Times New Roman" w:eastAsia="Times New Roman" w:hAnsi="Times New Roman" w:cs="Times New Roman" w:hint="eastAsia"/>
          <w:sz w:val="24"/>
        </w:rPr>
        <w:t xml:space="preserve"> ingredient</w:t>
      </w:r>
      <w:r w:rsidR="00BC0F46">
        <w:rPr>
          <w:rFonts w:ascii="Times New Roman" w:eastAsia="Times New Roman" w:hAnsi="Times New Roman" w:cs="Times New Roman"/>
          <w:sz w:val="24"/>
        </w:rPr>
        <w:t>s</w:t>
      </w:r>
      <w:r w:rsidR="006C4D07">
        <w:rPr>
          <w:rFonts w:ascii="Times New Roman" w:eastAsia="Times New Roman" w:hAnsi="Times New Roman" w:cs="Times New Roman" w:hint="eastAsia"/>
          <w:sz w:val="24"/>
        </w:rPr>
        <w:t xml:space="preserve"> </w:t>
      </w:r>
      <w:r w:rsidR="005524FA">
        <w:rPr>
          <w:rFonts w:ascii="Times New Roman" w:eastAsia="Times New Roman" w:hAnsi="Times New Roman" w:cs="Times New Roman" w:hint="eastAsia"/>
          <w:sz w:val="24"/>
        </w:rPr>
        <w:t xml:space="preserve">for </w:t>
      </w:r>
      <w:proofErr w:type="spellStart"/>
      <w:r w:rsidR="005524FA">
        <w:rPr>
          <w:rFonts w:ascii="Times New Roman" w:eastAsia="Times New Roman" w:hAnsi="Times New Roman" w:cs="Times New Roman" w:hint="eastAsia"/>
          <w:sz w:val="24"/>
        </w:rPr>
        <w:t>magist</w:t>
      </w:r>
      <w:r w:rsidR="00273194">
        <w:rPr>
          <w:rFonts w:ascii="Times New Roman" w:eastAsia="Times New Roman" w:hAnsi="Times New Roman" w:cs="Times New Roman" w:hint="eastAsia"/>
          <w:sz w:val="24"/>
        </w:rPr>
        <w:t>ry</w:t>
      </w:r>
      <w:proofErr w:type="spellEnd"/>
      <w:r w:rsidR="00273194">
        <w:rPr>
          <w:rFonts w:ascii="Times New Roman" w:eastAsia="Times New Roman" w:hAnsi="Times New Roman" w:cs="Times New Roman" w:hint="eastAsia"/>
          <w:sz w:val="24"/>
        </w:rPr>
        <w:t xml:space="preserve">, which served as a binder for sand. Therefore we can say </w:t>
      </w:r>
      <w:r w:rsidR="00273194">
        <w:rPr>
          <w:rFonts w:ascii="Times New Roman" w:eastAsia="Times New Roman" w:hAnsi="Times New Roman" w:cs="Times New Roman"/>
          <w:sz w:val="24"/>
        </w:rPr>
        <w:t>that</w:t>
      </w:r>
      <w:r w:rsidR="00273194">
        <w:rPr>
          <w:rFonts w:ascii="Times New Roman" w:eastAsia="Times New Roman" w:hAnsi="Times New Roman" w:cs="Times New Roman" w:hint="eastAsia"/>
          <w:sz w:val="24"/>
        </w:rPr>
        <w:t xml:space="preserve"> it was the moistened rock salt that served as a binder in this recipe.</w:t>
      </w:r>
    </w:p>
    <w:p w14:paraId="56C39969" w14:textId="77777777" w:rsidR="003628BA" w:rsidRDefault="00273194"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The paradigm of fat and lean was used to </w:t>
      </w:r>
      <w:r>
        <w:rPr>
          <w:rFonts w:ascii="Times New Roman" w:eastAsia="Times New Roman" w:hAnsi="Times New Roman" w:cs="Times New Roman"/>
          <w:sz w:val="24"/>
        </w:rPr>
        <w:t>describe</w:t>
      </w:r>
      <w:r>
        <w:rPr>
          <w:rFonts w:ascii="Times New Roman" w:eastAsia="Times New Roman" w:hAnsi="Times New Roman" w:cs="Times New Roman" w:hint="eastAsia"/>
          <w:sz w:val="24"/>
        </w:rPr>
        <w:t xml:space="preserve"> many </w:t>
      </w:r>
      <w:r>
        <w:rPr>
          <w:rFonts w:ascii="Times New Roman" w:eastAsia="Times New Roman" w:hAnsi="Times New Roman" w:cs="Times New Roman"/>
          <w:sz w:val="24"/>
        </w:rPr>
        <w:t>phenomen</w:t>
      </w:r>
      <w:r w:rsidR="00BC0F46">
        <w:rPr>
          <w:rFonts w:ascii="Times New Roman" w:eastAsia="Times New Roman" w:hAnsi="Times New Roman" w:cs="Times New Roman"/>
          <w:sz w:val="24"/>
        </w:rPr>
        <w:t>a</w:t>
      </w:r>
      <w:r>
        <w:rPr>
          <w:rFonts w:ascii="Times New Roman" w:eastAsia="Times New Roman" w:hAnsi="Times New Roman" w:cs="Times New Roman" w:hint="eastAsia"/>
          <w:sz w:val="24"/>
        </w:rPr>
        <w:t xml:space="preserve"> of nature in the early modern period. In agriculture, fat and lean were used to describe productive soils; in metal works, fat and lean were used to describe the fluidity of </w:t>
      </w:r>
      <w:r w:rsidR="0040620A">
        <w:rPr>
          <w:rFonts w:ascii="Times New Roman" w:eastAsia="Times New Roman" w:hAnsi="Times New Roman" w:cs="Times New Roman" w:hint="eastAsia"/>
          <w:sz w:val="24"/>
        </w:rPr>
        <w:t xml:space="preserve">metals; in casting, </w:t>
      </w:r>
      <w:proofErr w:type="spellStart"/>
      <w:r w:rsidR="0040620A">
        <w:rPr>
          <w:rFonts w:ascii="Times New Roman" w:eastAsia="Times New Roman" w:hAnsi="Times New Roman" w:cs="Times New Roman" w:hint="eastAsia"/>
          <w:sz w:val="24"/>
        </w:rPr>
        <w:t>Biringuccio</w:t>
      </w:r>
      <w:proofErr w:type="spellEnd"/>
      <w:r w:rsidR="0040620A">
        <w:rPr>
          <w:rFonts w:ascii="Times New Roman" w:eastAsia="Times New Roman" w:hAnsi="Times New Roman" w:cs="Times New Roman" w:hint="eastAsia"/>
          <w:sz w:val="24"/>
        </w:rPr>
        <w:t xml:space="preserve"> believed that lean sand received fatty metal well.</w:t>
      </w:r>
      <w:r w:rsidR="0040620A">
        <w:rPr>
          <w:rStyle w:val="aa"/>
          <w:rFonts w:ascii="Times New Roman" w:eastAsia="Times New Roman" w:hAnsi="Times New Roman" w:cs="Times New Roman"/>
          <w:sz w:val="24"/>
        </w:rPr>
        <w:footnoteReference w:id="20"/>
      </w:r>
      <w:r w:rsidR="0040620A">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 xml:space="preserve">According to Pamela Smith, this paradigm </w:t>
      </w:r>
      <w:r>
        <w:rPr>
          <w:rFonts w:ascii="Times New Roman" w:eastAsia="Times New Roman" w:hAnsi="Times New Roman" w:cs="Times New Roman"/>
          <w:sz w:val="24"/>
        </w:rPr>
        <w:t>“</w:t>
      </w:r>
      <w:r>
        <w:rPr>
          <w:rFonts w:ascii="Times New Roman" w:eastAsia="Times New Roman" w:hAnsi="Times New Roman" w:cs="Times New Roman" w:hint="eastAsia"/>
          <w:sz w:val="24"/>
        </w:rPr>
        <w:t>appears to have arisen not only i</w:t>
      </w:r>
      <w:r w:rsidR="0040620A">
        <w:rPr>
          <w:rFonts w:ascii="Times New Roman" w:eastAsia="Times New Roman" w:hAnsi="Times New Roman" w:cs="Times New Roman" w:hint="eastAsia"/>
          <w:sz w:val="24"/>
        </w:rPr>
        <w:t xml:space="preserve">n observation by and of farmers, but also from the practices of </w:t>
      </w:r>
      <w:proofErr w:type="spellStart"/>
      <w:r w:rsidR="0040620A">
        <w:rPr>
          <w:rFonts w:ascii="Times New Roman" w:eastAsia="Times New Roman" w:hAnsi="Times New Roman" w:cs="Times New Roman" w:hint="eastAsia"/>
          <w:sz w:val="24"/>
        </w:rPr>
        <w:t>foundrymen</w:t>
      </w:r>
      <w:proofErr w:type="spellEnd"/>
      <w:r w:rsidR="0040620A">
        <w:rPr>
          <w:rFonts w:ascii="Times New Roman" w:eastAsia="Times New Roman" w:hAnsi="Times New Roman" w:cs="Times New Roman" w:hint="eastAsia"/>
          <w:sz w:val="24"/>
        </w:rPr>
        <w:t xml:space="preserve"> in which it played a central part in the making of </w:t>
      </w:r>
      <w:r w:rsidR="003628BA">
        <w:rPr>
          <w:rFonts w:ascii="Times New Roman" w:eastAsia="Times New Roman" w:hAnsi="Times New Roman" w:cs="Times New Roman"/>
          <w:sz w:val="24"/>
        </w:rPr>
        <w:t>molds</w:t>
      </w:r>
      <w:r w:rsidR="0040620A">
        <w:rPr>
          <w:rFonts w:ascii="Times New Roman" w:eastAsia="Times New Roman" w:hAnsi="Times New Roman" w:cs="Times New Roman" w:hint="eastAsia"/>
          <w:sz w:val="24"/>
        </w:rPr>
        <w:t xml:space="preserve"> and crucibles, and in the alloying of metals.</w:t>
      </w:r>
      <w:r>
        <w:rPr>
          <w:rFonts w:ascii="Times New Roman" w:eastAsia="Times New Roman" w:hAnsi="Times New Roman" w:cs="Times New Roman"/>
          <w:sz w:val="24"/>
        </w:rPr>
        <w:t>”</w:t>
      </w:r>
      <w:r w:rsidR="0040620A">
        <w:rPr>
          <w:rStyle w:val="aa"/>
          <w:rFonts w:ascii="Times New Roman" w:eastAsia="Times New Roman" w:hAnsi="Times New Roman" w:cs="Times New Roman"/>
          <w:sz w:val="24"/>
        </w:rPr>
        <w:footnoteReference w:id="21"/>
      </w:r>
      <w:r w:rsidR="0040620A">
        <w:rPr>
          <w:rFonts w:ascii="Times New Roman" w:eastAsia="Times New Roman" w:hAnsi="Times New Roman" w:cs="Times New Roman" w:hint="eastAsia"/>
          <w:sz w:val="24"/>
        </w:rPr>
        <w:t xml:space="preserve"> </w:t>
      </w:r>
    </w:p>
    <w:p w14:paraId="382AFE9C" w14:textId="63AF4E13" w:rsidR="00A62005" w:rsidRDefault="0040620A"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 xml:space="preserve">In Ms. Fr 640, fatty and </w:t>
      </w:r>
      <w:r w:rsidR="00690C84">
        <w:rPr>
          <w:rFonts w:ascii="Times New Roman" w:eastAsia="Times New Roman" w:hAnsi="Times New Roman" w:cs="Times New Roman" w:hint="eastAsia"/>
          <w:sz w:val="24"/>
        </w:rPr>
        <w:t>lean/</w:t>
      </w:r>
      <w:r>
        <w:rPr>
          <w:rFonts w:ascii="Times New Roman" w:eastAsia="Times New Roman" w:hAnsi="Times New Roman" w:cs="Times New Roman" w:hint="eastAsia"/>
          <w:sz w:val="24"/>
        </w:rPr>
        <w:t xml:space="preserve">dry were used to describe the property of sand. Fatty means the sand binds to itself and </w:t>
      </w:r>
      <w:r w:rsidR="00BC0F46">
        <w:rPr>
          <w:rFonts w:ascii="Times New Roman" w:eastAsia="Times New Roman" w:hAnsi="Times New Roman" w:cs="Times New Roman"/>
          <w:sz w:val="24"/>
        </w:rPr>
        <w:t>clumps together</w:t>
      </w:r>
      <w:r w:rsidR="00690C84">
        <w:rPr>
          <w:rFonts w:ascii="Times New Roman" w:eastAsia="Times New Roman" w:hAnsi="Times New Roman" w:cs="Times New Roman" w:hint="eastAsia"/>
          <w:sz w:val="24"/>
        </w:rPr>
        <w:t xml:space="preserve"> when being moistened with simply water</w:t>
      </w:r>
      <w:r w:rsidR="003628BA">
        <w:rPr>
          <w:rFonts w:ascii="Times New Roman" w:eastAsia="Times New Roman" w:hAnsi="Times New Roman" w:cs="Times New Roman" w:hint="eastAsia"/>
          <w:sz w:val="24"/>
        </w:rPr>
        <w:t>. For example, o</w:t>
      </w:r>
      <w:r>
        <w:rPr>
          <w:rFonts w:ascii="Times New Roman" w:eastAsia="Times New Roman" w:hAnsi="Times New Roman" w:cs="Times New Roman" w:hint="eastAsia"/>
          <w:sz w:val="24"/>
        </w:rPr>
        <w:t xml:space="preserve">n p143r, </w:t>
      </w:r>
      <w:proofErr w:type="spellStart"/>
      <w:r>
        <w:rPr>
          <w:rFonts w:ascii="Times New Roman" w:eastAsia="Times New Roman" w:hAnsi="Times New Roman" w:cs="Times New Roman" w:hint="eastAsia"/>
          <w:sz w:val="24"/>
        </w:rPr>
        <w:t>calcined</w:t>
      </w:r>
      <w:proofErr w:type="spellEnd"/>
      <w:r>
        <w:rPr>
          <w:rFonts w:ascii="Times New Roman" w:eastAsia="Times New Roman" w:hAnsi="Times New Roman" w:cs="Times New Roman" w:hint="eastAsia"/>
          <w:sz w:val="24"/>
        </w:rPr>
        <w:t xml:space="preserve"> slate is fatty </w:t>
      </w:r>
      <w:r>
        <w:rPr>
          <w:rFonts w:ascii="Times New Roman" w:eastAsia="Times New Roman" w:hAnsi="Times New Roman" w:cs="Times New Roman"/>
          <w:sz w:val="24"/>
        </w:rPr>
        <w:t>because</w:t>
      </w:r>
      <w:r w:rsidR="003628BA">
        <w:rPr>
          <w:rFonts w:ascii="Times New Roman" w:eastAsia="Times New Roman" w:hAnsi="Times New Roman" w:cs="Times New Roman" w:hint="eastAsia"/>
          <w:sz w:val="24"/>
        </w:rPr>
        <w:t xml:space="preserve"> it swells and is retains bumpiness. O</w:t>
      </w:r>
      <w:r>
        <w:rPr>
          <w:rFonts w:ascii="Times New Roman" w:eastAsia="Times New Roman" w:hAnsi="Times New Roman" w:cs="Times New Roman" w:hint="eastAsia"/>
          <w:sz w:val="24"/>
        </w:rPr>
        <w:t xml:space="preserve">n p069r, </w:t>
      </w:r>
      <w:r w:rsidR="00D452A2">
        <w:rPr>
          <w:rFonts w:ascii="Times New Roman" w:eastAsia="Times New Roman" w:hAnsi="Times New Roman" w:cs="Times New Roman" w:hint="eastAsia"/>
          <w:sz w:val="24"/>
        </w:rPr>
        <w:t>the author</w:t>
      </w:r>
      <w:r w:rsidR="005524FA">
        <w:rPr>
          <w:rFonts w:ascii="Times New Roman" w:eastAsia="Times New Roman" w:hAnsi="Times New Roman" w:cs="Times New Roman"/>
          <w:sz w:val="24"/>
        </w:rPr>
        <w:t>-practitioner</w:t>
      </w:r>
      <w:r w:rsidR="00D452A2">
        <w:rPr>
          <w:rFonts w:ascii="Times New Roman" w:eastAsia="Times New Roman" w:hAnsi="Times New Roman" w:cs="Times New Roman" w:hint="eastAsia"/>
          <w:sz w:val="24"/>
        </w:rPr>
        <w:t xml:space="preserve"> point</w:t>
      </w:r>
      <w:r w:rsidR="005524FA">
        <w:rPr>
          <w:rFonts w:ascii="Times New Roman" w:eastAsia="Times New Roman" w:hAnsi="Times New Roman" w:cs="Times New Roman"/>
          <w:sz w:val="24"/>
        </w:rPr>
        <w:t>ed</w:t>
      </w:r>
      <w:r w:rsidR="00D452A2">
        <w:rPr>
          <w:rFonts w:ascii="Times New Roman" w:eastAsia="Times New Roman" w:hAnsi="Times New Roman" w:cs="Times New Roman" w:hint="eastAsia"/>
          <w:sz w:val="24"/>
        </w:rPr>
        <w:t xml:space="preserve"> out that the crumbl</w:t>
      </w:r>
      <w:r w:rsidR="00BC0F46">
        <w:rPr>
          <w:rFonts w:ascii="Times New Roman" w:eastAsia="Times New Roman" w:hAnsi="Times New Roman" w:cs="Times New Roman"/>
          <w:sz w:val="24"/>
        </w:rPr>
        <w:t>y</w:t>
      </w:r>
      <w:r w:rsidR="00D452A2">
        <w:rPr>
          <w:rFonts w:ascii="Times New Roman" w:eastAsia="Times New Roman" w:hAnsi="Times New Roman" w:cs="Times New Roman" w:hint="eastAsia"/>
          <w:sz w:val="24"/>
        </w:rPr>
        <w:t xml:space="preserve"> sand should be </w:t>
      </w:r>
      <w:r w:rsidR="005524FA">
        <w:rPr>
          <w:rFonts w:ascii="Times New Roman" w:eastAsia="Times New Roman" w:hAnsi="Times New Roman" w:cs="Times New Roman"/>
          <w:sz w:val="24"/>
        </w:rPr>
        <w:t>mixed</w:t>
      </w:r>
      <w:r w:rsidR="00D452A2">
        <w:rPr>
          <w:rFonts w:ascii="Times New Roman" w:eastAsia="Times New Roman" w:hAnsi="Times New Roman" w:cs="Times New Roman" w:hint="eastAsia"/>
          <w:sz w:val="24"/>
        </w:rPr>
        <w:t xml:space="preserve"> with something fatty</w:t>
      </w:r>
      <w:r w:rsidR="005524FA">
        <w:rPr>
          <w:rFonts w:ascii="Times New Roman" w:eastAsia="Times New Roman" w:hAnsi="Times New Roman" w:cs="Times New Roman"/>
          <w:sz w:val="24"/>
        </w:rPr>
        <w:t xml:space="preserve"> that binds</w:t>
      </w:r>
      <w:r w:rsidR="00D452A2">
        <w:rPr>
          <w:rFonts w:ascii="Times New Roman" w:eastAsia="Times New Roman" w:hAnsi="Times New Roman" w:cs="Times New Roman" w:hint="eastAsia"/>
          <w:sz w:val="24"/>
        </w:rPr>
        <w:t xml:space="preserve">. </w:t>
      </w:r>
      <w:r w:rsidR="003628BA">
        <w:rPr>
          <w:rFonts w:ascii="Times New Roman" w:eastAsia="Times New Roman" w:hAnsi="Times New Roman" w:cs="Times New Roman"/>
          <w:sz w:val="24"/>
        </w:rPr>
        <w:t xml:space="preserve">On </w:t>
      </w:r>
      <w:r w:rsidR="00C31957">
        <w:rPr>
          <w:rFonts w:ascii="Times New Roman" w:eastAsia="Times New Roman" w:hAnsi="Times New Roman" w:cs="Times New Roman"/>
          <w:sz w:val="24"/>
        </w:rPr>
        <w:t>p</w:t>
      </w:r>
      <w:r w:rsidR="003628BA">
        <w:rPr>
          <w:rFonts w:ascii="Times New Roman" w:eastAsia="Times New Roman" w:hAnsi="Times New Roman" w:cs="Times New Roman"/>
          <w:sz w:val="24"/>
        </w:rPr>
        <w:t xml:space="preserve">084v, the author-practitioner </w:t>
      </w:r>
      <w:r w:rsidR="00C31957">
        <w:rPr>
          <w:rFonts w:ascii="Times New Roman" w:eastAsia="Times New Roman" w:hAnsi="Times New Roman" w:cs="Times New Roman"/>
          <w:sz w:val="24"/>
        </w:rPr>
        <w:t xml:space="preserve">mentioned </w:t>
      </w:r>
      <w:r w:rsidR="003628BA">
        <w:rPr>
          <w:rFonts w:ascii="Times New Roman" w:eastAsia="Times New Roman" w:hAnsi="Times New Roman" w:cs="Times New Roman"/>
          <w:sz w:val="24"/>
        </w:rPr>
        <w:t>that fat</w:t>
      </w:r>
      <w:r w:rsidR="00C31957">
        <w:rPr>
          <w:rFonts w:ascii="Times New Roman" w:eastAsia="Times New Roman" w:hAnsi="Times New Roman" w:cs="Times New Roman"/>
          <w:sz w:val="24"/>
        </w:rPr>
        <w:t xml:space="preserve"> sand “sticks together neatly.” Fatty sand </w:t>
      </w:r>
      <w:r w:rsidR="00A62005">
        <w:rPr>
          <w:rFonts w:ascii="Times New Roman" w:eastAsia="Times New Roman" w:hAnsi="Times New Roman" w:cs="Times New Roman"/>
          <w:sz w:val="24"/>
        </w:rPr>
        <w:t>does not work for casting metal that is too hot (p088v).  Furthermore, according to the author-practitioner, fatty sand puffs and does not receive subtle impression well (p084v).</w:t>
      </w:r>
    </w:p>
    <w:p w14:paraId="1DEA55FD" w14:textId="76D73608" w:rsidR="00C31957" w:rsidRDefault="00D452A2" w:rsidP="005C2535">
      <w:pPr>
        <w:spacing w:line="480" w:lineRule="auto"/>
        <w:ind w:firstLine="720"/>
        <w:jc w:val="left"/>
        <w:rPr>
          <w:rFonts w:ascii="Times New Roman" w:eastAsia="Times New Roman" w:hAnsi="Times New Roman" w:cs="Times New Roman"/>
          <w:sz w:val="24"/>
        </w:rPr>
      </w:pPr>
      <w:r>
        <w:rPr>
          <w:rFonts w:ascii="Times New Roman" w:eastAsia="Times New Roman" w:hAnsi="Times New Roman" w:cs="Times New Roman" w:hint="eastAsia"/>
          <w:sz w:val="24"/>
        </w:rPr>
        <w:t>In contrast, dry or lean means the sand is crumbl</w:t>
      </w:r>
      <w:r w:rsidR="00BC0F46">
        <w:rPr>
          <w:rFonts w:ascii="Times New Roman" w:eastAsia="Times New Roman" w:hAnsi="Times New Roman" w:cs="Times New Roman"/>
          <w:sz w:val="24"/>
        </w:rPr>
        <w:t>y</w:t>
      </w:r>
      <w:r>
        <w:rPr>
          <w:rFonts w:ascii="Times New Roman" w:eastAsia="Times New Roman" w:hAnsi="Times New Roman" w:cs="Times New Roman" w:hint="eastAsia"/>
          <w:sz w:val="24"/>
        </w:rPr>
        <w:t xml:space="preserve"> and </w:t>
      </w:r>
      <w:r w:rsidR="00BC0F46">
        <w:rPr>
          <w:rFonts w:ascii="Times New Roman" w:eastAsia="Times New Roman" w:hAnsi="Times New Roman" w:cs="Times New Roman"/>
          <w:sz w:val="24"/>
        </w:rPr>
        <w:t>will not</w:t>
      </w:r>
      <w:r w:rsidR="00BC0F46">
        <w:rPr>
          <w:rFonts w:ascii="Times New Roman" w:eastAsia="Times New Roman" w:hAnsi="Times New Roman" w:cs="Times New Roman" w:hint="eastAsia"/>
          <w:sz w:val="24"/>
        </w:rPr>
        <w:t xml:space="preserve"> </w:t>
      </w:r>
      <w:r>
        <w:rPr>
          <w:rFonts w:ascii="Times New Roman" w:eastAsia="Times New Roman" w:hAnsi="Times New Roman" w:cs="Times New Roman" w:hint="eastAsia"/>
          <w:sz w:val="24"/>
        </w:rPr>
        <w:t xml:space="preserve">bind </w:t>
      </w:r>
      <w:r w:rsidR="00BC0F46">
        <w:rPr>
          <w:rFonts w:ascii="Times New Roman" w:eastAsia="Times New Roman" w:hAnsi="Times New Roman" w:cs="Times New Roman"/>
          <w:sz w:val="24"/>
        </w:rPr>
        <w:t xml:space="preserve">together </w:t>
      </w:r>
      <w:r>
        <w:rPr>
          <w:rFonts w:ascii="Times New Roman" w:eastAsia="Times New Roman" w:hAnsi="Times New Roman" w:cs="Times New Roman" w:hint="eastAsia"/>
          <w:sz w:val="24"/>
        </w:rPr>
        <w:t xml:space="preserve">well, </w:t>
      </w:r>
      <w:r>
        <w:rPr>
          <w:rFonts w:ascii="Times New Roman" w:eastAsia="Times New Roman" w:hAnsi="Times New Roman" w:cs="Times New Roman"/>
          <w:sz w:val="24"/>
        </w:rPr>
        <w:t>just</w:t>
      </w:r>
      <w:r>
        <w:rPr>
          <w:rFonts w:ascii="Times New Roman" w:eastAsia="Times New Roman" w:hAnsi="Times New Roman" w:cs="Times New Roman" w:hint="eastAsia"/>
          <w:sz w:val="24"/>
        </w:rPr>
        <w:t xml:space="preserve"> </w:t>
      </w:r>
      <w:r w:rsidR="00797BE2">
        <w:rPr>
          <w:rFonts w:ascii="Times New Roman" w:eastAsia="Times New Roman" w:hAnsi="Times New Roman" w:cs="Times New Roman" w:hint="eastAsia"/>
          <w:sz w:val="24"/>
        </w:rPr>
        <w:t>like bone ash</w:t>
      </w:r>
      <w:r>
        <w:rPr>
          <w:rFonts w:ascii="Times New Roman" w:eastAsia="Times New Roman" w:hAnsi="Times New Roman" w:cs="Times New Roman" w:hint="eastAsia"/>
          <w:sz w:val="24"/>
        </w:rPr>
        <w:t xml:space="preserve">. </w:t>
      </w:r>
      <w:r w:rsidR="003628BA">
        <w:rPr>
          <w:rFonts w:ascii="Times New Roman" w:eastAsia="Times New Roman" w:hAnsi="Times New Roman" w:cs="Times New Roman"/>
          <w:sz w:val="24"/>
        </w:rPr>
        <w:t xml:space="preserve">For example, on p069r, the author-practitioner pointed out that lean and arid sand does not bind at all. </w:t>
      </w:r>
      <w:r w:rsidR="00A62005">
        <w:rPr>
          <w:rFonts w:ascii="Times New Roman" w:eastAsia="Times New Roman" w:hAnsi="Times New Roman" w:cs="Times New Roman"/>
          <w:sz w:val="24"/>
        </w:rPr>
        <w:t xml:space="preserve">However, although lean sand is crumbly, it takes fat metal well (p084). In the manuscript, the author-practitioner offered several ways to improve the lean/dry sand. One way is to moisten the dry sand with </w:t>
      </w:r>
      <w:proofErr w:type="spellStart"/>
      <w:r w:rsidR="00A62005">
        <w:rPr>
          <w:rFonts w:ascii="Times New Roman" w:eastAsia="Times New Roman" w:hAnsi="Times New Roman" w:cs="Times New Roman"/>
          <w:sz w:val="24"/>
        </w:rPr>
        <w:t>magistry</w:t>
      </w:r>
      <w:proofErr w:type="spellEnd"/>
      <w:r w:rsidR="00A62005">
        <w:rPr>
          <w:rFonts w:ascii="Times New Roman" w:eastAsia="Times New Roman" w:hAnsi="Times New Roman" w:cs="Times New Roman"/>
          <w:sz w:val="24"/>
        </w:rPr>
        <w:t xml:space="preserve"> or good pure wine, and the dry sand needs more liquid binder than other sand (p069). Another way is to mix dry sand with fat sand </w:t>
      </w:r>
      <w:r w:rsidR="00690C84">
        <w:rPr>
          <w:rFonts w:ascii="Times New Roman" w:eastAsia="Times New Roman" w:hAnsi="Times New Roman" w:cs="Times New Roman" w:hint="eastAsia"/>
          <w:sz w:val="24"/>
        </w:rPr>
        <w:t xml:space="preserve">and moisten them with water </w:t>
      </w:r>
      <w:r w:rsidR="00A62005">
        <w:rPr>
          <w:rFonts w:ascii="Times New Roman" w:eastAsia="Times New Roman" w:hAnsi="Times New Roman" w:cs="Times New Roman"/>
          <w:sz w:val="24"/>
        </w:rPr>
        <w:t xml:space="preserve">(p084v, p089r). Therefore, it seems that the </w:t>
      </w:r>
      <w:r w:rsidR="00690C84">
        <w:rPr>
          <w:rFonts w:ascii="Times New Roman" w:eastAsia="Times New Roman" w:hAnsi="Times New Roman" w:cs="Times New Roman" w:hint="eastAsia"/>
          <w:sz w:val="24"/>
        </w:rPr>
        <w:t xml:space="preserve">moistened </w:t>
      </w:r>
      <w:r w:rsidR="00A62005">
        <w:rPr>
          <w:rFonts w:ascii="Times New Roman" w:eastAsia="Times New Roman" w:hAnsi="Times New Roman" w:cs="Times New Roman"/>
          <w:sz w:val="24"/>
        </w:rPr>
        <w:t xml:space="preserve">fat sand has something in common with </w:t>
      </w:r>
      <w:proofErr w:type="spellStart"/>
      <w:r w:rsidR="00A62005">
        <w:rPr>
          <w:rFonts w:ascii="Times New Roman" w:eastAsia="Times New Roman" w:hAnsi="Times New Roman" w:cs="Times New Roman"/>
          <w:sz w:val="24"/>
        </w:rPr>
        <w:t>magistry</w:t>
      </w:r>
      <w:proofErr w:type="spellEnd"/>
      <w:r w:rsidR="00A62005">
        <w:rPr>
          <w:rFonts w:ascii="Times New Roman" w:eastAsia="Times New Roman" w:hAnsi="Times New Roman" w:cs="Times New Roman"/>
          <w:sz w:val="24"/>
        </w:rPr>
        <w:t xml:space="preserve"> in terms of</w:t>
      </w:r>
      <w:r w:rsidR="007B50B7">
        <w:rPr>
          <w:rFonts w:ascii="Times New Roman" w:eastAsia="Times New Roman" w:hAnsi="Times New Roman" w:cs="Times New Roman"/>
          <w:sz w:val="24"/>
        </w:rPr>
        <w:t xml:space="preserve"> their usage as a binder</w:t>
      </w:r>
      <w:r w:rsidR="00A62005">
        <w:rPr>
          <w:rFonts w:ascii="Times New Roman" w:eastAsia="Times New Roman" w:hAnsi="Times New Roman" w:cs="Times New Roman"/>
          <w:sz w:val="24"/>
        </w:rPr>
        <w:t xml:space="preserve">. And if we look at the content of </w:t>
      </w:r>
      <w:proofErr w:type="spellStart"/>
      <w:r w:rsidR="00A62005">
        <w:rPr>
          <w:rFonts w:ascii="Times New Roman" w:eastAsia="Times New Roman" w:hAnsi="Times New Roman" w:cs="Times New Roman"/>
          <w:sz w:val="24"/>
        </w:rPr>
        <w:t>magistry</w:t>
      </w:r>
      <w:proofErr w:type="spellEnd"/>
      <w:r w:rsidR="00A62005">
        <w:rPr>
          <w:rFonts w:ascii="Times New Roman" w:eastAsia="Times New Roman" w:hAnsi="Times New Roman" w:cs="Times New Roman"/>
          <w:sz w:val="24"/>
        </w:rPr>
        <w:t xml:space="preserve">, we can find that we can find many ingredients in </w:t>
      </w:r>
      <w:proofErr w:type="spellStart"/>
      <w:r w:rsidR="00A62005">
        <w:rPr>
          <w:rFonts w:ascii="Times New Roman" w:eastAsia="Times New Roman" w:hAnsi="Times New Roman" w:cs="Times New Roman"/>
          <w:sz w:val="24"/>
        </w:rPr>
        <w:t>magistry</w:t>
      </w:r>
      <w:proofErr w:type="spellEnd"/>
      <w:r w:rsidR="00A62005">
        <w:rPr>
          <w:rFonts w:ascii="Times New Roman" w:eastAsia="Times New Roman" w:hAnsi="Times New Roman" w:cs="Times New Roman"/>
          <w:sz w:val="24"/>
        </w:rPr>
        <w:t xml:space="preserve"> belong to f</w:t>
      </w:r>
      <w:r w:rsidR="007B50B7">
        <w:rPr>
          <w:rFonts w:ascii="Times New Roman" w:eastAsia="Times New Roman" w:hAnsi="Times New Roman" w:cs="Times New Roman"/>
          <w:sz w:val="24"/>
        </w:rPr>
        <w:t xml:space="preserve">atty sand. For example, on p089v, the author-practitioner believed ammonia salt is fatty sand. Then on p118v, the author-practitioner used </w:t>
      </w:r>
      <w:proofErr w:type="spellStart"/>
      <w:r w:rsidR="007B50B7">
        <w:rPr>
          <w:rFonts w:ascii="Times New Roman" w:eastAsia="Times New Roman" w:hAnsi="Times New Roman" w:cs="Times New Roman"/>
          <w:sz w:val="24"/>
        </w:rPr>
        <w:t>sal</w:t>
      </w:r>
      <w:proofErr w:type="spellEnd"/>
      <w:r w:rsidR="007B50B7">
        <w:rPr>
          <w:rFonts w:ascii="Times New Roman" w:eastAsia="Times New Roman" w:hAnsi="Times New Roman" w:cs="Times New Roman"/>
          <w:sz w:val="24"/>
        </w:rPr>
        <w:t xml:space="preserve"> ammonia water as a binder. The rock salt in our recipe is also used as binder as well as fatty sand. Therefore we may have an assumption that the salt used for creating liquid binders may all belong to the category of fatty. </w:t>
      </w:r>
    </w:p>
    <w:p w14:paraId="1E267532" w14:textId="3BA3512A" w:rsidR="00DA6E21" w:rsidRDefault="007B50B7" w:rsidP="00E12650">
      <w:pPr>
        <w:spacing w:line="480" w:lineRule="auto"/>
        <w:ind w:firstLine="720"/>
        <w:jc w:val="left"/>
        <w:rPr>
          <w:rFonts w:ascii="Times New Roman" w:eastAsia="Times New Roman" w:hAnsi="Times New Roman" w:cs="Times New Roman" w:hint="eastAsia"/>
          <w:sz w:val="24"/>
        </w:rPr>
      </w:pPr>
      <w:r>
        <w:rPr>
          <w:rFonts w:ascii="Times New Roman" w:eastAsia="Times New Roman" w:hAnsi="Times New Roman" w:cs="Times New Roman"/>
          <w:sz w:val="24"/>
        </w:rPr>
        <w:t>T</w:t>
      </w:r>
      <w:r w:rsidR="003628BA">
        <w:rPr>
          <w:rFonts w:ascii="Times New Roman" w:eastAsia="Times New Roman" w:hAnsi="Times New Roman" w:cs="Times New Roman"/>
          <w:sz w:val="24"/>
        </w:rPr>
        <w:t xml:space="preserve">he </w:t>
      </w:r>
      <w:r>
        <w:rPr>
          <w:rFonts w:ascii="Times New Roman" w:eastAsia="Times New Roman" w:hAnsi="Times New Roman" w:cs="Times New Roman"/>
          <w:sz w:val="24"/>
        </w:rPr>
        <w:t xml:space="preserve">paradigm of </w:t>
      </w:r>
      <w:r w:rsidR="003628BA">
        <w:rPr>
          <w:rFonts w:ascii="Times New Roman" w:eastAsia="Times New Roman" w:hAnsi="Times New Roman" w:cs="Times New Roman"/>
          <w:sz w:val="24"/>
        </w:rPr>
        <w:t xml:space="preserve">dry and fat in the system </w:t>
      </w:r>
      <w:r w:rsidR="000B388B">
        <w:rPr>
          <w:rFonts w:ascii="Times New Roman" w:eastAsia="Times New Roman" w:hAnsi="Times New Roman" w:cs="Times New Roman" w:hint="eastAsia"/>
          <w:sz w:val="24"/>
        </w:rPr>
        <w:t xml:space="preserve">of </w:t>
      </w:r>
      <w:r w:rsidR="003628BA">
        <w:rPr>
          <w:rFonts w:ascii="Times New Roman" w:eastAsia="Times New Roman" w:hAnsi="Times New Roman" w:cs="Times New Roman"/>
          <w:sz w:val="24"/>
        </w:rPr>
        <w:t>sand</w:t>
      </w:r>
      <w:r w:rsidR="00C31957">
        <w:rPr>
          <w:rFonts w:ascii="Times New Roman" w:eastAsia="Times New Roman" w:hAnsi="Times New Roman" w:cs="Times New Roman"/>
          <w:sz w:val="24"/>
        </w:rPr>
        <w:t>casting</w:t>
      </w:r>
      <w:r>
        <w:rPr>
          <w:rFonts w:ascii="Times New Roman" w:eastAsia="Times New Roman" w:hAnsi="Times New Roman" w:cs="Times New Roman"/>
          <w:sz w:val="24"/>
        </w:rPr>
        <w:t xml:space="preserve"> might be related to</w:t>
      </w:r>
      <w:r w:rsidR="003628BA">
        <w:rPr>
          <w:rFonts w:ascii="Times New Roman" w:eastAsia="Times New Roman" w:hAnsi="Times New Roman" w:cs="Times New Roman"/>
          <w:sz w:val="24"/>
        </w:rPr>
        <w:t xml:space="preserve"> the system </w:t>
      </w:r>
      <w:r w:rsidR="000F5FBA">
        <w:rPr>
          <w:rFonts w:ascii="Times New Roman" w:eastAsia="Times New Roman" w:hAnsi="Times New Roman" w:cs="Times New Roman"/>
          <w:sz w:val="24"/>
        </w:rPr>
        <w:t>of soil. For example, on p069r, the author-practitioner wrote, “you will also find sand in lean soils…</w:t>
      </w:r>
      <w:r w:rsidR="00C31957">
        <w:rPr>
          <w:rFonts w:ascii="Times New Roman" w:eastAsia="Times New Roman" w:hAnsi="Times New Roman" w:cs="Times New Roman"/>
          <w:sz w:val="24"/>
        </w:rPr>
        <w:t>much better</w:t>
      </w:r>
      <w:r w:rsidR="000F5FBA">
        <w:rPr>
          <w:rFonts w:ascii="Times New Roman" w:eastAsia="Times New Roman" w:hAnsi="Times New Roman" w:cs="Times New Roman"/>
          <w:sz w:val="24"/>
        </w:rPr>
        <w:t xml:space="preserve"> than those from fat and strong soils.”</w:t>
      </w:r>
      <w:r>
        <w:rPr>
          <w:rFonts w:ascii="Times New Roman" w:eastAsia="Times New Roman" w:hAnsi="Times New Roman" w:cs="Times New Roman"/>
          <w:sz w:val="24"/>
        </w:rPr>
        <w:t xml:space="preserve"> As we have discussed above, lean sand is better than fatty sand in casting as long as it is moistened with binder, so we may assume that dry/lean soil produces dry/lean sand, while fat soil produced fat sand.</w:t>
      </w:r>
      <w:r w:rsidR="00C31957">
        <w:rPr>
          <w:rFonts w:ascii="Times New Roman" w:eastAsia="Times New Roman" w:hAnsi="Times New Roman" w:cs="Times New Roman"/>
          <w:sz w:val="24"/>
        </w:rPr>
        <w:t xml:space="preserve"> </w:t>
      </w:r>
      <w:r>
        <w:rPr>
          <w:rFonts w:ascii="Times New Roman" w:eastAsia="Times New Roman" w:hAnsi="Times New Roman" w:cs="Times New Roman"/>
          <w:sz w:val="24"/>
        </w:rPr>
        <w:t>However</w:t>
      </w:r>
      <w:r w:rsidR="000F5FBA">
        <w:rPr>
          <w:rFonts w:ascii="Times New Roman" w:eastAsia="Times New Roman" w:hAnsi="Times New Roman" w:cs="Times New Roman"/>
          <w:sz w:val="24"/>
        </w:rPr>
        <w:t xml:space="preserve">, the paradigm of fat and dry in sand is different from the system of humors. In </w:t>
      </w:r>
      <w:proofErr w:type="spellStart"/>
      <w:r w:rsidR="000F5FBA">
        <w:rPr>
          <w:rFonts w:ascii="Times New Roman" w:eastAsia="Times New Roman" w:hAnsi="Times New Roman" w:cs="Times New Roman"/>
          <w:sz w:val="24"/>
        </w:rPr>
        <w:t>Biringuccio</w:t>
      </w:r>
      <w:proofErr w:type="spellEnd"/>
      <w:r w:rsidR="000F5FBA">
        <w:rPr>
          <w:rFonts w:ascii="Times New Roman" w:eastAsia="Times New Roman" w:hAnsi="Times New Roman" w:cs="Times New Roman"/>
          <w:sz w:val="24"/>
        </w:rPr>
        <w:t>, salt is of a hot and dry nature</w:t>
      </w:r>
      <w:r>
        <w:rPr>
          <w:rFonts w:ascii="Times New Roman" w:eastAsia="Times New Roman" w:hAnsi="Times New Roman" w:cs="Times New Roman"/>
          <w:sz w:val="24"/>
        </w:rPr>
        <w:t xml:space="preserve"> while in the world of sandcast, rock salt and ammonia salt are fatty</w:t>
      </w:r>
      <w:r w:rsidR="000F5FBA">
        <w:rPr>
          <w:rFonts w:ascii="Times New Roman" w:eastAsia="Times New Roman" w:hAnsi="Times New Roman" w:cs="Times New Roman"/>
          <w:sz w:val="24"/>
        </w:rPr>
        <w:t>.</w:t>
      </w:r>
      <w:r w:rsidR="000F5FBA">
        <w:rPr>
          <w:rStyle w:val="aa"/>
          <w:rFonts w:ascii="Times New Roman" w:eastAsia="Times New Roman" w:hAnsi="Times New Roman" w:cs="Times New Roman"/>
          <w:sz w:val="24"/>
        </w:rPr>
        <w:footnoteReference w:id="22"/>
      </w:r>
      <w:r w:rsidR="000F5FBA">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Therefore we can say that the paradigm of fat and lean/dry is a theorized concept describing the property of sand. </w:t>
      </w:r>
      <w:proofErr w:type="gramStart"/>
      <w:r>
        <w:rPr>
          <w:rFonts w:ascii="Times New Roman" w:eastAsia="Times New Roman" w:hAnsi="Times New Roman" w:cs="Times New Roman"/>
          <w:sz w:val="24"/>
        </w:rPr>
        <w:t>This paradigm is used by</w:t>
      </w:r>
      <w:r w:rsidR="00F16EF9">
        <w:rPr>
          <w:rFonts w:ascii="Times New Roman" w:eastAsia="Times New Roman" w:hAnsi="Times New Roman" w:cs="Times New Roman"/>
          <w:sz w:val="24"/>
        </w:rPr>
        <w:t xml:space="preserve"> early modern</w:t>
      </w:r>
      <w:r>
        <w:rPr>
          <w:rFonts w:ascii="Times New Roman" w:eastAsia="Times New Roman" w:hAnsi="Times New Roman" w:cs="Times New Roman"/>
          <w:sz w:val="24"/>
        </w:rPr>
        <w:t xml:space="preserve"> metal a</w:t>
      </w:r>
      <w:r w:rsidR="00F16EF9">
        <w:rPr>
          <w:rFonts w:ascii="Times New Roman" w:eastAsia="Times New Roman" w:hAnsi="Times New Roman" w:cs="Times New Roman"/>
          <w:sz w:val="24"/>
        </w:rPr>
        <w:t>rtisans to make the right sand mixture for the right metal, and to make the right binder for the right sand</w:t>
      </w:r>
      <w:proofErr w:type="gramEnd"/>
      <w:r w:rsidR="00F16EF9">
        <w:rPr>
          <w:rFonts w:ascii="Times New Roman" w:eastAsia="Times New Roman" w:hAnsi="Times New Roman" w:cs="Times New Roman"/>
          <w:sz w:val="24"/>
        </w:rPr>
        <w:t xml:space="preserve">. This knowledge system is different from the knowledge system of </w:t>
      </w:r>
      <w:proofErr w:type="spellStart"/>
      <w:r w:rsidR="00F16EF9">
        <w:rPr>
          <w:rFonts w:ascii="Times New Roman" w:eastAsia="Times New Roman" w:hAnsi="Times New Roman" w:cs="Times New Roman"/>
          <w:sz w:val="24"/>
        </w:rPr>
        <w:t>humorism</w:t>
      </w:r>
      <w:proofErr w:type="spellEnd"/>
      <w:r w:rsidR="00F16EF9">
        <w:rPr>
          <w:rFonts w:ascii="Times New Roman" w:eastAsia="Times New Roman" w:hAnsi="Times New Roman" w:cs="Times New Roman"/>
          <w:sz w:val="24"/>
        </w:rPr>
        <w:t>, and need further investigation.</w:t>
      </w:r>
    </w:p>
    <w:p w14:paraId="751EA6FD" w14:textId="33F934D1" w:rsidR="00E12650" w:rsidRDefault="00E12650" w:rsidP="00E12650">
      <w:pPr>
        <w:spacing w:line="480" w:lineRule="auto"/>
        <w:ind w:firstLine="720"/>
        <w:jc w:val="left"/>
        <w:rPr>
          <w:rFonts w:ascii="Times New Roman" w:eastAsia="Times New Roman" w:hAnsi="Times New Roman" w:cs="Times New Roman" w:hint="eastAsia"/>
          <w:b/>
          <w:sz w:val="24"/>
        </w:rPr>
      </w:pPr>
      <w:r w:rsidRPr="00E12650">
        <w:rPr>
          <w:rFonts w:ascii="Times New Roman" w:eastAsia="Times New Roman" w:hAnsi="Times New Roman" w:cs="Times New Roman" w:hint="eastAsia"/>
          <w:b/>
          <w:sz w:val="24"/>
        </w:rPr>
        <w:t>Conclusion</w:t>
      </w:r>
    </w:p>
    <w:p w14:paraId="1A2D30D9" w14:textId="31A2479D" w:rsidR="009C6650" w:rsidRDefault="00E12650" w:rsidP="00E12650">
      <w:pPr>
        <w:spacing w:line="480" w:lineRule="auto"/>
        <w:ind w:firstLine="720"/>
        <w:jc w:val="left"/>
        <w:rPr>
          <w:rFonts w:ascii="Times New Roman" w:eastAsia="Times New Roman" w:hAnsi="Times New Roman" w:cs="Times New Roman" w:hint="eastAsia"/>
          <w:sz w:val="24"/>
        </w:rPr>
      </w:pPr>
      <w:r>
        <w:rPr>
          <w:rFonts w:ascii="Times New Roman" w:eastAsia="Times New Roman" w:hAnsi="Times New Roman" w:cs="Times New Roman" w:hint="eastAsia"/>
          <w:sz w:val="24"/>
        </w:rPr>
        <w:t xml:space="preserve">Through our experimentation and textual based analysis we answered the questions that we raised at the beginning of this paper. </w:t>
      </w:r>
      <w:r w:rsidR="00611783">
        <w:rPr>
          <w:rFonts w:ascii="Times New Roman" w:eastAsia="Times New Roman" w:hAnsi="Times New Roman" w:cs="Times New Roman" w:hint="eastAsia"/>
          <w:sz w:val="24"/>
        </w:rPr>
        <w:t xml:space="preserve">In short, this recipe means to create </w:t>
      </w:r>
      <w:proofErr w:type="gramStart"/>
      <w:r w:rsidR="00611783">
        <w:rPr>
          <w:rFonts w:ascii="Times New Roman" w:eastAsia="Times New Roman" w:hAnsi="Times New Roman" w:cs="Times New Roman" w:hint="eastAsia"/>
          <w:sz w:val="24"/>
        </w:rPr>
        <w:t>a sand</w:t>
      </w:r>
      <w:proofErr w:type="gramEnd"/>
      <w:r w:rsidR="00611783">
        <w:rPr>
          <w:rFonts w:ascii="Times New Roman" w:eastAsia="Times New Roman" w:hAnsi="Times New Roman" w:cs="Times New Roman" w:hint="eastAsia"/>
          <w:sz w:val="24"/>
        </w:rPr>
        <w:t xml:space="preserve"> for casting using </w:t>
      </w:r>
      <w:proofErr w:type="spellStart"/>
      <w:r w:rsidR="00611783">
        <w:rPr>
          <w:rFonts w:ascii="Times New Roman" w:eastAsia="Times New Roman" w:hAnsi="Times New Roman" w:cs="Times New Roman" w:hint="eastAsia"/>
          <w:sz w:val="24"/>
        </w:rPr>
        <w:t>calcined</w:t>
      </w:r>
      <w:proofErr w:type="spellEnd"/>
      <w:r w:rsidR="00611783">
        <w:rPr>
          <w:rFonts w:ascii="Times New Roman" w:eastAsia="Times New Roman" w:hAnsi="Times New Roman" w:cs="Times New Roman" w:hint="eastAsia"/>
          <w:sz w:val="24"/>
        </w:rPr>
        <w:t xml:space="preserve"> ox hoof bone and rock salt. </w:t>
      </w:r>
      <w:r w:rsidR="009C6650">
        <w:rPr>
          <w:rFonts w:ascii="Times New Roman" w:eastAsia="Times New Roman" w:hAnsi="Times New Roman" w:cs="Times New Roman" w:hint="eastAsia"/>
          <w:sz w:val="24"/>
        </w:rPr>
        <w:t xml:space="preserve">The </w:t>
      </w:r>
      <w:proofErr w:type="gramStart"/>
      <w:r w:rsidR="009C6650">
        <w:rPr>
          <w:rFonts w:ascii="Times New Roman" w:eastAsia="Times New Roman" w:hAnsi="Times New Roman" w:cs="Times New Roman" w:hint="eastAsia"/>
          <w:sz w:val="24"/>
        </w:rPr>
        <w:t>calcination process of hoof bone was omitted by the author-practitioner</w:t>
      </w:r>
      <w:proofErr w:type="gramEnd"/>
      <w:r w:rsidR="009C6650">
        <w:rPr>
          <w:rFonts w:ascii="Times New Roman" w:eastAsia="Times New Roman" w:hAnsi="Times New Roman" w:cs="Times New Roman" w:hint="eastAsia"/>
          <w:sz w:val="24"/>
        </w:rPr>
        <w:t xml:space="preserve"> </w:t>
      </w:r>
      <w:r w:rsidR="009C6650">
        <w:rPr>
          <w:rFonts w:ascii="Times New Roman" w:eastAsia="Times New Roman" w:hAnsi="Times New Roman" w:cs="Times New Roman"/>
          <w:sz w:val="24"/>
        </w:rPr>
        <w:t>because</w:t>
      </w:r>
      <w:r w:rsidR="009C6650">
        <w:rPr>
          <w:rFonts w:ascii="Times New Roman" w:eastAsia="Times New Roman" w:hAnsi="Times New Roman" w:cs="Times New Roman" w:hint="eastAsia"/>
          <w:sz w:val="24"/>
        </w:rPr>
        <w:t xml:space="preserve"> the knowledge of calcination was a common </w:t>
      </w:r>
      <w:r w:rsidR="009C6650">
        <w:rPr>
          <w:rFonts w:ascii="Times New Roman" w:eastAsia="Times New Roman" w:hAnsi="Times New Roman" w:cs="Times New Roman"/>
          <w:sz w:val="24"/>
        </w:rPr>
        <w:t>knowledge</w:t>
      </w:r>
      <w:r w:rsidR="009C6650">
        <w:rPr>
          <w:rFonts w:ascii="Times New Roman" w:eastAsia="Times New Roman" w:hAnsi="Times New Roman" w:cs="Times New Roman" w:hint="eastAsia"/>
          <w:sz w:val="24"/>
        </w:rPr>
        <w:t xml:space="preserve"> in the early modern period. By simply moistening the </w:t>
      </w:r>
      <w:r w:rsidR="009C6650">
        <w:rPr>
          <w:rFonts w:ascii="Times New Roman" w:eastAsia="Times New Roman" w:hAnsi="Times New Roman" w:cs="Times New Roman"/>
          <w:sz w:val="24"/>
        </w:rPr>
        <w:t>mixture</w:t>
      </w:r>
      <w:r w:rsidR="009C6650">
        <w:rPr>
          <w:rFonts w:ascii="Times New Roman" w:eastAsia="Times New Roman" w:hAnsi="Times New Roman" w:cs="Times New Roman" w:hint="eastAsia"/>
          <w:sz w:val="24"/>
        </w:rPr>
        <w:t xml:space="preserve"> of bone ash and rock salt</w:t>
      </w:r>
      <w:r w:rsidR="00611783">
        <w:rPr>
          <w:rFonts w:ascii="Times New Roman" w:eastAsia="Times New Roman" w:hAnsi="Times New Roman" w:cs="Times New Roman" w:hint="eastAsia"/>
          <w:sz w:val="24"/>
        </w:rPr>
        <w:t xml:space="preserve"> with water, th</w:t>
      </w:r>
      <w:r w:rsidR="009C6650">
        <w:rPr>
          <w:rFonts w:ascii="Times New Roman" w:eastAsia="Times New Roman" w:hAnsi="Times New Roman" w:cs="Times New Roman" w:hint="eastAsia"/>
          <w:sz w:val="24"/>
        </w:rPr>
        <w:t>e sand will have a binding force to make a mold</w:t>
      </w:r>
      <w:r w:rsidR="00611783">
        <w:rPr>
          <w:rFonts w:ascii="Times New Roman" w:eastAsia="Times New Roman" w:hAnsi="Times New Roman" w:cs="Times New Roman" w:hint="eastAsia"/>
          <w:sz w:val="24"/>
        </w:rPr>
        <w:t xml:space="preserve">. </w:t>
      </w:r>
      <w:r w:rsidR="009C6650">
        <w:rPr>
          <w:rFonts w:ascii="Times New Roman" w:eastAsia="Times New Roman" w:hAnsi="Times New Roman" w:cs="Times New Roman" w:hint="eastAsia"/>
          <w:sz w:val="24"/>
        </w:rPr>
        <w:t xml:space="preserve">The mysterious binding force comes from the </w:t>
      </w:r>
      <w:r w:rsidR="009C6650">
        <w:rPr>
          <w:rFonts w:ascii="Times New Roman" w:eastAsia="Times New Roman" w:hAnsi="Times New Roman" w:cs="Times New Roman"/>
          <w:sz w:val="24"/>
        </w:rPr>
        <w:t>crystallization</w:t>
      </w:r>
      <w:r w:rsidR="009C6650">
        <w:rPr>
          <w:rFonts w:ascii="Times New Roman" w:eastAsia="Times New Roman" w:hAnsi="Times New Roman" w:cs="Times New Roman" w:hint="eastAsia"/>
          <w:sz w:val="24"/>
        </w:rPr>
        <w:t xml:space="preserve"> of rock salt. </w:t>
      </w:r>
      <w:r w:rsidR="00611783">
        <w:rPr>
          <w:rFonts w:ascii="Times New Roman" w:eastAsia="Times New Roman" w:hAnsi="Times New Roman" w:cs="Times New Roman" w:hint="eastAsia"/>
          <w:sz w:val="24"/>
        </w:rPr>
        <w:t xml:space="preserve">This recipe is good for casting fatty metals including tin, </w:t>
      </w:r>
      <w:r w:rsidR="00E22ED3">
        <w:rPr>
          <w:rFonts w:ascii="Times New Roman" w:eastAsia="Times New Roman" w:hAnsi="Times New Roman" w:cs="Times New Roman" w:hint="eastAsia"/>
          <w:sz w:val="24"/>
        </w:rPr>
        <w:t xml:space="preserve">but is </w:t>
      </w:r>
      <w:r w:rsidR="00E22ED3">
        <w:rPr>
          <w:rFonts w:ascii="Times New Roman" w:eastAsia="Times New Roman" w:hAnsi="Times New Roman" w:cs="Times New Roman"/>
          <w:sz w:val="24"/>
        </w:rPr>
        <w:t>definitely</w:t>
      </w:r>
      <w:r w:rsidR="00E22ED3">
        <w:rPr>
          <w:rFonts w:ascii="Times New Roman" w:eastAsia="Times New Roman" w:hAnsi="Times New Roman" w:cs="Times New Roman" w:hint="eastAsia"/>
          <w:sz w:val="24"/>
        </w:rPr>
        <w:t xml:space="preserve"> not good for all fatty materials: the sulfur cannot be cast cleanly in this kind of sand. T</w:t>
      </w:r>
      <w:r w:rsidR="00611783">
        <w:rPr>
          <w:rFonts w:ascii="Times New Roman" w:eastAsia="Times New Roman" w:hAnsi="Times New Roman" w:cs="Times New Roman" w:hint="eastAsia"/>
          <w:sz w:val="24"/>
        </w:rPr>
        <w:t xml:space="preserve">he ideal material to </w:t>
      </w:r>
      <w:r w:rsidR="00611783">
        <w:rPr>
          <w:rFonts w:ascii="Times New Roman" w:eastAsia="Times New Roman" w:hAnsi="Times New Roman" w:cs="Times New Roman"/>
          <w:sz w:val="24"/>
        </w:rPr>
        <w:t>separate</w:t>
      </w:r>
      <w:r w:rsidR="00611783">
        <w:rPr>
          <w:rFonts w:ascii="Times New Roman" w:eastAsia="Times New Roman" w:hAnsi="Times New Roman" w:cs="Times New Roman" w:hint="eastAsia"/>
          <w:sz w:val="24"/>
        </w:rPr>
        <w:t xml:space="preserve"> the mold and the model is charcoal powder. </w:t>
      </w:r>
    </w:p>
    <w:p w14:paraId="2F9E1CF7" w14:textId="76F7CCF4" w:rsidR="00E22ED3" w:rsidRDefault="00611783" w:rsidP="00E12650">
      <w:pPr>
        <w:spacing w:line="480" w:lineRule="auto"/>
        <w:ind w:firstLine="720"/>
        <w:jc w:val="left"/>
        <w:rPr>
          <w:rFonts w:ascii="Times New Roman" w:eastAsia="Times New Roman" w:hAnsi="Times New Roman" w:cs="Times New Roman" w:hint="eastAsia"/>
          <w:sz w:val="24"/>
        </w:rPr>
      </w:pPr>
      <w:r>
        <w:rPr>
          <w:rFonts w:ascii="Times New Roman" w:eastAsia="Times New Roman" w:hAnsi="Times New Roman" w:cs="Times New Roman" w:hint="eastAsia"/>
          <w:sz w:val="24"/>
        </w:rPr>
        <w:t xml:space="preserve">This recipe shows the concept of fat and lean/dry </w:t>
      </w:r>
      <w:r>
        <w:rPr>
          <w:rFonts w:ascii="Times New Roman" w:eastAsia="Times New Roman" w:hAnsi="Times New Roman" w:cs="Times New Roman"/>
          <w:sz w:val="24"/>
        </w:rPr>
        <w:t>in the</w:t>
      </w:r>
      <w:r>
        <w:rPr>
          <w:rFonts w:ascii="Times New Roman" w:eastAsia="Times New Roman" w:hAnsi="Times New Roman" w:cs="Times New Roman" w:hint="eastAsia"/>
          <w:sz w:val="24"/>
        </w:rPr>
        <w:t xml:space="preserve"> early modern period. </w:t>
      </w:r>
      <w:r w:rsidR="00E22ED3">
        <w:rPr>
          <w:rFonts w:ascii="Times New Roman" w:eastAsia="Times New Roman" w:hAnsi="Times New Roman" w:cs="Times New Roman"/>
          <w:sz w:val="24"/>
        </w:rPr>
        <w:t>The</w:t>
      </w:r>
      <w:r w:rsidR="00E22ED3">
        <w:rPr>
          <w:rFonts w:ascii="Times New Roman" w:eastAsia="Times New Roman" w:hAnsi="Times New Roman" w:cs="Times New Roman" w:hint="eastAsia"/>
          <w:sz w:val="24"/>
        </w:rPr>
        <w:t xml:space="preserve"> evidence in </w:t>
      </w:r>
      <w:proofErr w:type="spellStart"/>
      <w:r w:rsidR="00E22ED3">
        <w:rPr>
          <w:rFonts w:ascii="Times New Roman" w:eastAsia="Times New Roman" w:hAnsi="Times New Roman" w:cs="Times New Roman" w:hint="eastAsia"/>
          <w:sz w:val="24"/>
        </w:rPr>
        <w:t>BnF</w:t>
      </w:r>
      <w:proofErr w:type="spellEnd"/>
      <w:r w:rsidR="00E22ED3">
        <w:rPr>
          <w:rFonts w:ascii="Times New Roman" w:eastAsia="Times New Roman" w:hAnsi="Times New Roman" w:cs="Times New Roman" w:hint="eastAsia"/>
          <w:sz w:val="24"/>
        </w:rPr>
        <w:t xml:space="preserve"> </w:t>
      </w:r>
      <w:proofErr w:type="spellStart"/>
      <w:r w:rsidR="00E22ED3">
        <w:rPr>
          <w:rFonts w:ascii="Times New Roman" w:eastAsia="Times New Roman" w:hAnsi="Times New Roman" w:cs="Times New Roman" w:hint="eastAsia"/>
          <w:sz w:val="24"/>
        </w:rPr>
        <w:t>Ms</w:t>
      </w:r>
      <w:proofErr w:type="spellEnd"/>
      <w:r w:rsidR="00E22ED3">
        <w:rPr>
          <w:rFonts w:ascii="Times New Roman" w:eastAsia="Times New Roman" w:hAnsi="Times New Roman" w:cs="Times New Roman" w:hint="eastAsia"/>
          <w:sz w:val="24"/>
        </w:rPr>
        <w:t xml:space="preserve"> </w:t>
      </w:r>
      <w:proofErr w:type="spellStart"/>
      <w:r w:rsidR="00E22ED3">
        <w:rPr>
          <w:rFonts w:ascii="Times New Roman" w:eastAsia="Times New Roman" w:hAnsi="Times New Roman" w:cs="Times New Roman" w:hint="eastAsia"/>
          <w:sz w:val="24"/>
        </w:rPr>
        <w:t>Fr</w:t>
      </w:r>
      <w:proofErr w:type="spellEnd"/>
      <w:r w:rsidR="00E22ED3">
        <w:rPr>
          <w:rFonts w:ascii="Times New Roman" w:eastAsia="Times New Roman" w:hAnsi="Times New Roman" w:cs="Times New Roman" w:hint="eastAsia"/>
          <w:sz w:val="24"/>
        </w:rPr>
        <w:t xml:space="preserve"> 640 shows that t</w:t>
      </w:r>
      <w:r w:rsidR="00E22ED3">
        <w:rPr>
          <w:rFonts w:ascii="Times New Roman" w:eastAsia="Times New Roman" w:hAnsi="Times New Roman" w:cs="Times New Roman"/>
          <w:sz w:val="24"/>
        </w:rPr>
        <w:t>he paradigm of dry</w:t>
      </w:r>
      <w:r w:rsidR="00E22ED3">
        <w:rPr>
          <w:rFonts w:ascii="Times New Roman" w:eastAsia="Times New Roman" w:hAnsi="Times New Roman" w:cs="Times New Roman" w:hint="eastAsia"/>
          <w:sz w:val="24"/>
        </w:rPr>
        <w:t>/lean</w:t>
      </w:r>
      <w:r w:rsidR="00E22ED3">
        <w:rPr>
          <w:rFonts w:ascii="Times New Roman" w:eastAsia="Times New Roman" w:hAnsi="Times New Roman" w:cs="Times New Roman"/>
          <w:sz w:val="24"/>
        </w:rPr>
        <w:t xml:space="preserve"> and fat</w:t>
      </w:r>
      <w:r w:rsidR="00E22ED3">
        <w:rPr>
          <w:rFonts w:ascii="Times New Roman" w:eastAsia="Times New Roman" w:hAnsi="Times New Roman" w:cs="Times New Roman" w:hint="eastAsia"/>
          <w:sz w:val="24"/>
        </w:rPr>
        <w:t xml:space="preserve"> was used to describe the binding ability of sand. Fatty sands bind to themselves when being moistened, while dry sands are crumbly and cannot bind well. However, since dry sand receives fatty metal well, it is a good material for sand casting. To make the dry sand bind, one can either mix it with fatty sand or add a large amount of wet binders such as </w:t>
      </w:r>
      <w:proofErr w:type="spellStart"/>
      <w:r w:rsidR="00E22ED3">
        <w:rPr>
          <w:rFonts w:ascii="Times New Roman" w:eastAsia="Times New Roman" w:hAnsi="Times New Roman" w:cs="Times New Roman" w:hint="eastAsia"/>
          <w:sz w:val="24"/>
        </w:rPr>
        <w:t>magistry</w:t>
      </w:r>
      <w:proofErr w:type="spellEnd"/>
      <w:r w:rsidR="00E22ED3">
        <w:rPr>
          <w:rFonts w:ascii="Times New Roman" w:eastAsia="Times New Roman" w:hAnsi="Times New Roman" w:cs="Times New Roman" w:hint="eastAsia"/>
          <w:sz w:val="24"/>
        </w:rPr>
        <w:t xml:space="preserve"> into it.</w:t>
      </w:r>
      <w:r w:rsidR="00E22ED3">
        <w:rPr>
          <w:rStyle w:val="aa"/>
          <w:rFonts w:ascii="Times New Roman" w:eastAsia="Times New Roman" w:hAnsi="Times New Roman" w:cs="Times New Roman"/>
          <w:sz w:val="24"/>
        </w:rPr>
        <w:footnoteReference w:id="23"/>
      </w:r>
      <w:r w:rsidR="00E22ED3">
        <w:rPr>
          <w:rFonts w:ascii="Times New Roman" w:eastAsia="Times New Roman" w:hAnsi="Times New Roman" w:cs="Times New Roman" w:hint="eastAsia"/>
          <w:sz w:val="24"/>
        </w:rPr>
        <w:t xml:space="preserve"> </w:t>
      </w:r>
      <w:r w:rsidR="009C6650">
        <w:rPr>
          <w:rFonts w:ascii="Times New Roman" w:eastAsia="Times New Roman" w:hAnsi="Times New Roman" w:cs="Times New Roman" w:hint="eastAsia"/>
          <w:sz w:val="24"/>
        </w:rPr>
        <w:t xml:space="preserve">We can find many types of salts fells into the category of fatty, such as </w:t>
      </w:r>
      <w:proofErr w:type="spellStart"/>
      <w:r w:rsidR="009C6650">
        <w:rPr>
          <w:rFonts w:ascii="Times New Roman" w:eastAsia="Times New Roman" w:hAnsi="Times New Roman" w:cs="Times New Roman" w:hint="eastAsia"/>
          <w:sz w:val="24"/>
        </w:rPr>
        <w:t>sal</w:t>
      </w:r>
      <w:proofErr w:type="spellEnd"/>
      <w:r w:rsidR="009C6650">
        <w:rPr>
          <w:rFonts w:ascii="Times New Roman" w:eastAsia="Times New Roman" w:hAnsi="Times New Roman" w:cs="Times New Roman" w:hint="eastAsia"/>
          <w:sz w:val="24"/>
        </w:rPr>
        <w:t xml:space="preserve"> ammoniac, rock salt, saltpeter, and </w:t>
      </w:r>
      <w:proofErr w:type="spellStart"/>
      <w:r w:rsidR="009C6650">
        <w:rPr>
          <w:rFonts w:ascii="Times New Roman" w:eastAsia="Times New Roman" w:hAnsi="Times New Roman" w:cs="Times New Roman" w:hint="eastAsia"/>
          <w:sz w:val="24"/>
        </w:rPr>
        <w:t>sandever</w:t>
      </w:r>
      <w:proofErr w:type="spellEnd"/>
      <w:r w:rsidR="009C6650">
        <w:rPr>
          <w:rFonts w:ascii="Times New Roman" w:eastAsia="Times New Roman" w:hAnsi="Times New Roman" w:cs="Times New Roman" w:hint="eastAsia"/>
          <w:sz w:val="24"/>
        </w:rPr>
        <w:t>.</w:t>
      </w:r>
      <w:r w:rsidR="009C6650">
        <w:rPr>
          <w:rStyle w:val="aa"/>
          <w:rFonts w:ascii="Times New Roman" w:eastAsia="Times New Roman" w:hAnsi="Times New Roman" w:cs="Times New Roman"/>
          <w:sz w:val="24"/>
        </w:rPr>
        <w:footnoteReference w:id="24"/>
      </w:r>
      <w:r w:rsidR="009C6650">
        <w:rPr>
          <w:rFonts w:ascii="Times New Roman" w:eastAsia="Times New Roman" w:hAnsi="Times New Roman" w:cs="Times New Roman" w:hint="eastAsia"/>
          <w:sz w:val="24"/>
        </w:rPr>
        <w:t xml:space="preserve"> </w:t>
      </w:r>
      <w:r w:rsidR="00E22ED3">
        <w:rPr>
          <w:rFonts w:ascii="Times New Roman" w:eastAsia="Times New Roman" w:hAnsi="Times New Roman" w:cs="Times New Roman" w:hint="eastAsia"/>
          <w:sz w:val="24"/>
        </w:rPr>
        <w:t xml:space="preserve">Interestingly, </w:t>
      </w:r>
      <w:r w:rsidR="009C6650">
        <w:rPr>
          <w:rFonts w:ascii="Times New Roman" w:eastAsia="Times New Roman" w:hAnsi="Times New Roman" w:cs="Times New Roman" w:hint="eastAsia"/>
          <w:sz w:val="24"/>
        </w:rPr>
        <w:t xml:space="preserve">in the manuscript we can find many of these salts also belongs to the ingredients of </w:t>
      </w:r>
      <w:proofErr w:type="spellStart"/>
      <w:r w:rsidR="009C6650">
        <w:rPr>
          <w:rFonts w:ascii="Times New Roman" w:eastAsia="Times New Roman" w:hAnsi="Times New Roman" w:cs="Times New Roman" w:hint="eastAsia"/>
          <w:sz w:val="24"/>
        </w:rPr>
        <w:t>magistra</w:t>
      </w:r>
      <w:proofErr w:type="spellEnd"/>
      <w:r w:rsidR="009C6650">
        <w:rPr>
          <w:rFonts w:ascii="Times New Roman" w:eastAsia="Times New Roman" w:hAnsi="Times New Roman" w:cs="Times New Roman" w:hint="eastAsia"/>
          <w:sz w:val="24"/>
        </w:rPr>
        <w:t>. Therefore we can say that</w:t>
      </w:r>
      <w:r w:rsidR="000B388B">
        <w:rPr>
          <w:rFonts w:ascii="Times New Roman" w:eastAsia="Times New Roman" w:hAnsi="Times New Roman" w:cs="Times New Roman" w:hint="eastAsia"/>
          <w:sz w:val="24"/>
        </w:rPr>
        <w:t xml:space="preserve"> the choice of binder is related to the fattiness of the salts. In sum,</w:t>
      </w:r>
      <w:r w:rsidR="009C6650">
        <w:rPr>
          <w:rFonts w:ascii="Times New Roman" w:eastAsia="Times New Roman" w:hAnsi="Times New Roman" w:cs="Times New Roman" w:hint="eastAsia"/>
          <w:sz w:val="24"/>
        </w:rPr>
        <w:t xml:space="preserve"> </w:t>
      </w:r>
      <w:r w:rsidR="000B388B">
        <w:rPr>
          <w:rFonts w:ascii="Times New Roman" w:eastAsia="Times New Roman" w:hAnsi="Times New Roman" w:cs="Times New Roman" w:hint="eastAsia"/>
          <w:sz w:val="24"/>
        </w:rPr>
        <w:t xml:space="preserve">early modern metal artisans used </w:t>
      </w:r>
      <w:r w:rsidR="000B388B">
        <w:rPr>
          <w:rFonts w:ascii="Times New Roman" w:eastAsia="Times New Roman" w:hAnsi="Times New Roman" w:cs="Times New Roman"/>
          <w:sz w:val="24"/>
        </w:rPr>
        <w:t xml:space="preserve">this paradigm to make the right sand for the right metal, and to make the right binder for the right sand. </w:t>
      </w:r>
      <w:r w:rsidR="000B388B">
        <w:rPr>
          <w:rFonts w:ascii="Times New Roman" w:eastAsia="Times New Roman" w:hAnsi="Times New Roman" w:cs="Times New Roman" w:hint="eastAsia"/>
          <w:sz w:val="24"/>
        </w:rPr>
        <w:t xml:space="preserve">In a larger context, this paradigm </w:t>
      </w:r>
      <w:r w:rsidR="000B388B">
        <w:rPr>
          <w:rFonts w:ascii="Times New Roman" w:eastAsia="Times New Roman" w:hAnsi="Times New Roman" w:cs="Times New Roman"/>
          <w:sz w:val="24"/>
        </w:rPr>
        <w:t xml:space="preserve">in the </w:t>
      </w:r>
      <w:r w:rsidR="000B388B">
        <w:rPr>
          <w:rFonts w:ascii="Times New Roman" w:eastAsia="Times New Roman" w:hAnsi="Times New Roman" w:cs="Times New Roman" w:hint="eastAsia"/>
          <w:sz w:val="24"/>
        </w:rPr>
        <w:t xml:space="preserve">knowledge </w:t>
      </w:r>
      <w:r w:rsidR="000B388B">
        <w:rPr>
          <w:rFonts w:ascii="Times New Roman" w:eastAsia="Times New Roman" w:hAnsi="Times New Roman" w:cs="Times New Roman"/>
          <w:sz w:val="24"/>
        </w:rPr>
        <w:t xml:space="preserve">system </w:t>
      </w:r>
      <w:r w:rsidR="000B388B">
        <w:rPr>
          <w:rFonts w:ascii="Times New Roman" w:eastAsia="Times New Roman" w:hAnsi="Times New Roman" w:cs="Times New Roman" w:hint="eastAsia"/>
          <w:sz w:val="24"/>
        </w:rPr>
        <w:t xml:space="preserve">of </w:t>
      </w:r>
      <w:r w:rsidR="000B388B">
        <w:rPr>
          <w:rFonts w:ascii="Times New Roman" w:eastAsia="Times New Roman" w:hAnsi="Times New Roman" w:cs="Times New Roman"/>
          <w:sz w:val="24"/>
        </w:rPr>
        <w:t>casters might be related to the system of soil</w:t>
      </w:r>
      <w:r w:rsidR="000B388B">
        <w:rPr>
          <w:rFonts w:ascii="Times New Roman" w:eastAsia="Times New Roman" w:hAnsi="Times New Roman" w:cs="Times New Roman" w:hint="eastAsia"/>
          <w:sz w:val="24"/>
        </w:rPr>
        <w:t xml:space="preserve">. However, it seems that </w:t>
      </w:r>
      <w:r w:rsidR="000B388B">
        <w:rPr>
          <w:rFonts w:ascii="Times New Roman" w:eastAsia="Times New Roman" w:hAnsi="Times New Roman" w:cs="Times New Roman"/>
          <w:sz w:val="24"/>
        </w:rPr>
        <w:t xml:space="preserve">this knowledge system is different from </w:t>
      </w:r>
      <w:proofErr w:type="spellStart"/>
      <w:r w:rsidR="000B388B">
        <w:rPr>
          <w:rFonts w:ascii="Times New Roman" w:eastAsia="Times New Roman" w:hAnsi="Times New Roman" w:cs="Times New Roman"/>
          <w:sz w:val="24"/>
        </w:rPr>
        <w:t>humorism</w:t>
      </w:r>
      <w:proofErr w:type="spellEnd"/>
      <w:r w:rsidR="000B388B">
        <w:rPr>
          <w:rFonts w:ascii="Times New Roman" w:eastAsia="Times New Roman" w:hAnsi="Times New Roman" w:cs="Times New Roman" w:hint="eastAsia"/>
          <w:sz w:val="24"/>
        </w:rPr>
        <w:t xml:space="preserve">, and is probably a paralleled system to describe and analyze the property of matters. However, how these two systems coexisted and related to each </w:t>
      </w:r>
      <w:r w:rsidR="000B388B">
        <w:rPr>
          <w:rFonts w:ascii="Times New Roman" w:eastAsia="Times New Roman" w:hAnsi="Times New Roman" w:cs="Times New Roman"/>
          <w:sz w:val="24"/>
        </w:rPr>
        <w:t>need</w:t>
      </w:r>
      <w:r w:rsidR="000B388B">
        <w:rPr>
          <w:rFonts w:ascii="Times New Roman" w:eastAsia="Times New Roman" w:hAnsi="Times New Roman" w:cs="Times New Roman" w:hint="eastAsia"/>
          <w:sz w:val="24"/>
        </w:rPr>
        <w:t>s</w:t>
      </w:r>
      <w:r w:rsidR="000B388B">
        <w:rPr>
          <w:rFonts w:ascii="Times New Roman" w:eastAsia="Times New Roman" w:hAnsi="Times New Roman" w:cs="Times New Roman"/>
          <w:sz w:val="24"/>
        </w:rPr>
        <w:t xml:space="preserve"> further investigation.</w:t>
      </w:r>
    </w:p>
    <w:p w14:paraId="5F15D994" w14:textId="77777777" w:rsidR="00651132" w:rsidRPr="00651132" w:rsidRDefault="00651132" w:rsidP="00651132">
      <w:pPr>
        <w:adjustRightInd w:val="0"/>
        <w:spacing w:beforeLines="50" w:before="120" w:afterLines="50" w:after="120" w:line="240" w:lineRule="auto"/>
        <w:ind w:firstLineChars="200" w:firstLine="480"/>
        <w:jc w:val="left"/>
        <w:rPr>
          <w:rFonts w:ascii="Times New Roman" w:hAnsi="Times New Roman"/>
          <w:sz w:val="24"/>
          <w:szCs w:val="24"/>
        </w:rPr>
      </w:pPr>
      <w:r>
        <w:rPr>
          <w:rFonts w:ascii="Times New Roman" w:hAnsi="Times New Roman" w:hint="eastAsia"/>
          <w:sz w:val="24"/>
          <w:szCs w:val="24"/>
        </w:rPr>
        <w:t xml:space="preserve">*** </w:t>
      </w:r>
      <w:r w:rsidRPr="00651132">
        <w:rPr>
          <w:rFonts w:ascii="Times New Roman" w:hAnsi="Times New Roman"/>
          <w:sz w:val="24"/>
          <w:szCs w:val="24"/>
        </w:rPr>
        <w:t>Our special thanks go to Professor Timothy Barrett. Professor Barrett offered great help to us to understand the early modern paper production method. He also provided the paper that we use in this experiment.</w:t>
      </w:r>
    </w:p>
    <w:p w14:paraId="6448F69A" w14:textId="77777777" w:rsidR="00651132" w:rsidRDefault="00651132" w:rsidP="00E12650">
      <w:pPr>
        <w:spacing w:line="480" w:lineRule="auto"/>
        <w:ind w:firstLine="720"/>
        <w:jc w:val="left"/>
        <w:rPr>
          <w:rFonts w:ascii="Times New Roman" w:eastAsia="Times New Roman" w:hAnsi="Times New Roman" w:cs="Times New Roman" w:hint="eastAsia"/>
          <w:b/>
          <w:sz w:val="24"/>
        </w:rPr>
      </w:pPr>
    </w:p>
    <w:p w14:paraId="49680A12" w14:textId="2689D1B0" w:rsidR="00E12650" w:rsidRDefault="00E12650" w:rsidP="00E12650">
      <w:pPr>
        <w:spacing w:line="480" w:lineRule="auto"/>
        <w:ind w:firstLine="720"/>
        <w:jc w:val="left"/>
        <w:rPr>
          <w:rFonts w:ascii="Times New Roman" w:eastAsia="Times New Roman" w:hAnsi="Times New Roman" w:cs="Times New Roman" w:hint="eastAsia"/>
          <w:b/>
          <w:sz w:val="24"/>
        </w:rPr>
      </w:pPr>
      <w:r>
        <w:rPr>
          <w:rFonts w:ascii="Times New Roman" w:eastAsia="Times New Roman" w:hAnsi="Times New Roman" w:cs="Times New Roman" w:hint="eastAsia"/>
          <w:b/>
          <w:sz w:val="24"/>
        </w:rPr>
        <w:t>Bibliography</w:t>
      </w:r>
    </w:p>
    <w:p w14:paraId="5E94FE6A" w14:textId="77777777" w:rsidR="00651132" w:rsidRPr="00651132" w:rsidRDefault="00651132" w:rsidP="00651132">
      <w:pPr>
        <w:adjustRightInd w:val="0"/>
        <w:spacing w:beforeLines="50" w:before="120" w:afterLines="50" w:after="120" w:line="240" w:lineRule="auto"/>
        <w:ind w:left="480" w:hangingChars="200" w:hanging="480"/>
        <w:jc w:val="left"/>
        <w:rPr>
          <w:rFonts w:ascii="Times New Roman" w:hAnsi="Times New Roman" w:cs="Times New Roman"/>
          <w:sz w:val="24"/>
          <w:szCs w:val="24"/>
        </w:rPr>
      </w:pPr>
      <w:proofErr w:type="spellStart"/>
      <w:r w:rsidRPr="00651132">
        <w:rPr>
          <w:rFonts w:ascii="Times New Roman" w:hAnsi="Times New Roman" w:cs="Times New Roman"/>
          <w:sz w:val="24"/>
          <w:szCs w:val="24"/>
        </w:rPr>
        <w:t>Biringuccio</w:t>
      </w:r>
      <w:proofErr w:type="spellEnd"/>
      <w:r w:rsidRPr="00651132">
        <w:rPr>
          <w:rFonts w:ascii="Times New Roman" w:hAnsi="Times New Roman" w:cs="Times New Roman"/>
          <w:sz w:val="24"/>
          <w:szCs w:val="24"/>
        </w:rPr>
        <w:t xml:space="preserve">, </w:t>
      </w:r>
      <w:proofErr w:type="spellStart"/>
      <w:r w:rsidRPr="00651132">
        <w:rPr>
          <w:rFonts w:ascii="Times New Roman" w:hAnsi="Times New Roman" w:cs="Times New Roman"/>
          <w:sz w:val="24"/>
          <w:szCs w:val="24"/>
        </w:rPr>
        <w:t>Vannoccio</w:t>
      </w:r>
      <w:proofErr w:type="spellEnd"/>
      <w:r w:rsidRPr="00651132">
        <w:rPr>
          <w:rFonts w:ascii="Times New Roman" w:hAnsi="Times New Roman" w:cs="Times New Roman"/>
          <w:sz w:val="24"/>
          <w:szCs w:val="24"/>
        </w:rPr>
        <w:t xml:space="preserve">. </w:t>
      </w:r>
      <w:proofErr w:type="gramStart"/>
      <w:r w:rsidRPr="00651132">
        <w:rPr>
          <w:rFonts w:ascii="Times New Roman" w:hAnsi="Times New Roman" w:cs="Times New Roman"/>
          <w:i/>
          <w:sz w:val="24"/>
          <w:szCs w:val="24"/>
        </w:rPr>
        <w:t xml:space="preserve">The </w:t>
      </w:r>
      <w:proofErr w:type="spellStart"/>
      <w:r w:rsidRPr="00651132">
        <w:rPr>
          <w:rFonts w:ascii="Times New Roman" w:hAnsi="Times New Roman" w:cs="Times New Roman"/>
          <w:i/>
          <w:sz w:val="24"/>
          <w:szCs w:val="24"/>
        </w:rPr>
        <w:t>Pirotechnia</w:t>
      </w:r>
      <w:proofErr w:type="spellEnd"/>
      <w:r w:rsidRPr="00651132">
        <w:rPr>
          <w:rFonts w:ascii="Times New Roman" w:hAnsi="Times New Roman" w:cs="Times New Roman"/>
          <w:i/>
          <w:sz w:val="24"/>
          <w:szCs w:val="24"/>
        </w:rPr>
        <w:t xml:space="preserve"> of </w:t>
      </w:r>
      <w:proofErr w:type="spellStart"/>
      <w:r w:rsidRPr="00651132">
        <w:rPr>
          <w:rFonts w:ascii="Times New Roman" w:hAnsi="Times New Roman" w:cs="Times New Roman"/>
          <w:i/>
          <w:sz w:val="24"/>
          <w:szCs w:val="24"/>
        </w:rPr>
        <w:t>Vannoccio</w:t>
      </w:r>
      <w:proofErr w:type="spellEnd"/>
      <w:r w:rsidRPr="00651132">
        <w:rPr>
          <w:rFonts w:ascii="Times New Roman" w:hAnsi="Times New Roman" w:cs="Times New Roman"/>
          <w:i/>
          <w:sz w:val="24"/>
          <w:szCs w:val="24"/>
        </w:rPr>
        <w:t xml:space="preserve"> </w:t>
      </w:r>
      <w:proofErr w:type="spellStart"/>
      <w:r w:rsidRPr="00651132">
        <w:rPr>
          <w:rFonts w:ascii="Times New Roman" w:hAnsi="Times New Roman" w:cs="Times New Roman"/>
          <w:i/>
          <w:sz w:val="24"/>
          <w:szCs w:val="24"/>
        </w:rPr>
        <w:t>Biringuccio</w:t>
      </w:r>
      <w:proofErr w:type="spellEnd"/>
      <w:r w:rsidRPr="00651132">
        <w:rPr>
          <w:rFonts w:ascii="Times New Roman" w:hAnsi="Times New Roman" w:cs="Times New Roman"/>
          <w:sz w:val="24"/>
          <w:szCs w:val="24"/>
        </w:rPr>
        <w:t>.</w:t>
      </w:r>
      <w:proofErr w:type="gramEnd"/>
      <w:r w:rsidRPr="00651132">
        <w:rPr>
          <w:rFonts w:ascii="Times New Roman" w:hAnsi="Times New Roman" w:cs="Times New Roman"/>
          <w:sz w:val="24"/>
          <w:szCs w:val="24"/>
        </w:rPr>
        <w:t xml:space="preserve"> Translated and edited by Cyril Stanley Smith and Martha Teach </w:t>
      </w:r>
      <w:proofErr w:type="spellStart"/>
      <w:r w:rsidRPr="00651132">
        <w:rPr>
          <w:rFonts w:ascii="Times New Roman" w:hAnsi="Times New Roman" w:cs="Times New Roman"/>
          <w:sz w:val="24"/>
          <w:szCs w:val="24"/>
        </w:rPr>
        <w:t>Gnudi</w:t>
      </w:r>
      <w:proofErr w:type="spellEnd"/>
      <w:r w:rsidRPr="00651132">
        <w:rPr>
          <w:rFonts w:ascii="Times New Roman" w:hAnsi="Times New Roman" w:cs="Times New Roman"/>
          <w:sz w:val="24"/>
          <w:szCs w:val="24"/>
        </w:rPr>
        <w:t>. New York: Dover Publications, 1990.</w:t>
      </w:r>
    </w:p>
    <w:p w14:paraId="450F8702" w14:textId="77777777" w:rsidR="00651132" w:rsidRPr="00611783" w:rsidRDefault="00651132" w:rsidP="00651132">
      <w:pPr>
        <w:widowControl/>
        <w:adjustRightInd w:val="0"/>
        <w:spacing w:beforeLines="50" w:before="120" w:afterLines="50" w:after="120" w:line="240" w:lineRule="auto"/>
        <w:ind w:left="480" w:hangingChars="200" w:hanging="480"/>
        <w:jc w:val="left"/>
        <w:rPr>
          <w:rFonts w:ascii="Times" w:eastAsia="Times New Roman" w:hAnsi="Times" w:cs="Times New Roman"/>
          <w:color w:val="auto"/>
          <w:sz w:val="20"/>
        </w:rPr>
      </w:pPr>
      <w:proofErr w:type="spellStart"/>
      <w:r w:rsidRPr="00651132">
        <w:rPr>
          <w:rFonts w:ascii="Times New Roman" w:eastAsia="Arial Unicode MS" w:hAnsi="Times New Roman" w:cs="Arial Unicode MS"/>
          <w:sz w:val="24"/>
          <w:szCs w:val="24"/>
          <w:shd w:val="clear" w:color="auto" w:fill="FFFFFF"/>
        </w:rPr>
        <w:t>Cennini</w:t>
      </w:r>
      <w:proofErr w:type="spellEnd"/>
      <w:r w:rsidRPr="00651132">
        <w:rPr>
          <w:rFonts w:ascii="Times New Roman" w:eastAsia="Arial Unicode MS" w:hAnsi="Times New Roman" w:cs="Arial Unicode MS"/>
          <w:sz w:val="24"/>
          <w:szCs w:val="24"/>
          <w:shd w:val="clear" w:color="auto" w:fill="FFFFFF"/>
        </w:rPr>
        <w:t xml:space="preserve">, </w:t>
      </w:r>
      <w:proofErr w:type="spellStart"/>
      <w:r w:rsidRPr="00651132">
        <w:rPr>
          <w:rFonts w:ascii="Times New Roman" w:eastAsia="Arial Unicode MS" w:hAnsi="Times New Roman" w:cs="Arial Unicode MS"/>
          <w:sz w:val="24"/>
          <w:szCs w:val="24"/>
          <w:shd w:val="clear" w:color="auto" w:fill="FFFFFF"/>
        </w:rPr>
        <w:t>Cennino</w:t>
      </w:r>
      <w:proofErr w:type="spellEnd"/>
      <w:r w:rsidRPr="00651132">
        <w:rPr>
          <w:rFonts w:ascii="Times New Roman" w:eastAsia="Arial Unicode MS" w:hAnsi="Times New Roman" w:cs="Arial Unicode MS"/>
          <w:sz w:val="24"/>
          <w:szCs w:val="24"/>
          <w:shd w:val="clear" w:color="auto" w:fill="FFFFFF"/>
        </w:rPr>
        <w:t xml:space="preserve">, and Daniel V. Thompson. </w:t>
      </w:r>
      <w:proofErr w:type="gramStart"/>
      <w:r w:rsidRPr="00651132">
        <w:rPr>
          <w:rFonts w:ascii="Times New Roman" w:eastAsia="Arial Unicode MS" w:hAnsi="Times New Roman" w:cs="Arial Unicode MS"/>
          <w:i/>
          <w:iCs/>
          <w:sz w:val="24"/>
          <w:szCs w:val="24"/>
          <w:shd w:val="clear" w:color="auto" w:fill="FFFFFF"/>
        </w:rPr>
        <w:t>The craftsman's handbook</w:t>
      </w:r>
      <w:r w:rsidRPr="00651132">
        <w:rPr>
          <w:rFonts w:ascii="Times New Roman" w:eastAsia="Arial Unicode MS" w:hAnsi="Times New Roman" w:cs="Arial Unicode MS"/>
          <w:sz w:val="24"/>
          <w:szCs w:val="24"/>
          <w:shd w:val="clear" w:color="auto" w:fill="FFFFFF"/>
        </w:rPr>
        <w:t>.</w:t>
      </w:r>
      <w:proofErr w:type="gramEnd"/>
      <w:r w:rsidRPr="00651132">
        <w:rPr>
          <w:rFonts w:ascii="Times New Roman" w:eastAsia="Arial Unicode MS" w:hAnsi="Times New Roman" w:cs="Arial Unicode MS"/>
          <w:sz w:val="24"/>
          <w:szCs w:val="24"/>
          <w:shd w:val="clear" w:color="auto" w:fill="FFFFFF"/>
        </w:rPr>
        <w:t xml:space="preserve"> New York: Dover </w:t>
      </w:r>
      <w:proofErr w:type="spellStart"/>
      <w:r w:rsidRPr="00651132">
        <w:rPr>
          <w:rFonts w:ascii="Times New Roman" w:eastAsia="Arial Unicode MS" w:hAnsi="Times New Roman" w:cs="Arial Unicode MS"/>
          <w:sz w:val="24"/>
          <w:szCs w:val="24"/>
          <w:shd w:val="clear" w:color="auto" w:fill="FFFFFF"/>
        </w:rPr>
        <w:t>Pubications</w:t>
      </w:r>
      <w:proofErr w:type="spellEnd"/>
      <w:r w:rsidRPr="00651132">
        <w:rPr>
          <w:rFonts w:ascii="Times New Roman" w:eastAsia="Arial Unicode MS" w:hAnsi="Times New Roman" w:cs="Arial Unicode MS"/>
          <w:sz w:val="24"/>
          <w:szCs w:val="24"/>
          <w:shd w:val="clear" w:color="auto" w:fill="FFFFFF"/>
        </w:rPr>
        <w:t>. 1954. </w:t>
      </w:r>
    </w:p>
    <w:p w14:paraId="665E320E" w14:textId="77777777" w:rsidR="00651132" w:rsidRPr="00651132" w:rsidRDefault="00651132" w:rsidP="00651132">
      <w:pPr>
        <w:pStyle w:val="a8"/>
        <w:adjustRightInd w:val="0"/>
        <w:spacing w:beforeLines="50" w:before="120" w:afterLines="50" w:after="120" w:line="240" w:lineRule="auto"/>
        <w:ind w:left="480" w:hangingChars="200" w:hanging="480"/>
        <w:rPr>
          <w:rFonts w:ascii="Times New Roman" w:hAnsi="Times New Roman" w:cs="Times New Roman"/>
          <w:sz w:val="24"/>
          <w:szCs w:val="24"/>
        </w:rPr>
      </w:pPr>
      <w:proofErr w:type="spellStart"/>
      <w:r w:rsidRPr="00651132">
        <w:rPr>
          <w:rFonts w:ascii="Times New Roman" w:hAnsi="Times New Roman" w:cs="Times New Roman"/>
          <w:sz w:val="24"/>
          <w:szCs w:val="24"/>
        </w:rPr>
        <w:t>Charas</w:t>
      </w:r>
      <w:proofErr w:type="spellEnd"/>
      <w:r w:rsidRPr="00651132">
        <w:rPr>
          <w:rFonts w:ascii="Times New Roman" w:hAnsi="Times New Roman" w:cs="Times New Roman"/>
          <w:sz w:val="24"/>
          <w:szCs w:val="24"/>
        </w:rPr>
        <w:t xml:space="preserve">, </w:t>
      </w:r>
      <w:proofErr w:type="spellStart"/>
      <w:r w:rsidRPr="00651132">
        <w:rPr>
          <w:rFonts w:ascii="Times New Roman" w:hAnsi="Times New Roman" w:cs="Times New Roman"/>
          <w:sz w:val="24"/>
          <w:szCs w:val="24"/>
        </w:rPr>
        <w:t>Moyse</w:t>
      </w:r>
      <w:proofErr w:type="spellEnd"/>
      <w:r w:rsidRPr="00651132">
        <w:rPr>
          <w:rFonts w:ascii="Times New Roman" w:hAnsi="Times New Roman" w:cs="Times New Roman"/>
          <w:sz w:val="24"/>
          <w:szCs w:val="24"/>
        </w:rPr>
        <w:t xml:space="preserve">. </w:t>
      </w:r>
      <w:r w:rsidRPr="00651132">
        <w:rPr>
          <w:rFonts w:ascii="Times New Roman" w:hAnsi="Times New Roman" w:cs="Times New Roman"/>
          <w:i/>
          <w:sz w:val="24"/>
          <w:szCs w:val="24"/>
        </w:rPr>
        <w:t xml:space="preserve">The Royal </w:t>
      </w:r>
      <w:proofErr w:type="spellStart"/>
      <w:r w:rsidRPr="00651132">
        <w:rPr>
          <w:rFonts w:ascii="Times New Roman" w:hAnsi="Times New Roman" w:cs="Times New Roman"/>
          <w:i/>
          <w:sz w:val="24"/>
          <w:szCs w:val="24"/>
        </w:rPr>
        <w:t>Pharmacopœea</w:t>
      </w:r>
      <w:proofErr w:type="spellEnd"/>
      <w:r w:rsidRPr="00651132">
        <w:rPr>
          <w:rFonts w:ascii="Times New Roman" w:hAnsi="Times New Roman" w:cs="Times New Roman"/>
          <w:i/>
          <w:sz w:val="24"/>
          <w:szCs w:val="24"/>
        </w:rPr>
        <w:t>,</w:t>
      </w:r>
      <w:r w:rsidRPr="00651132">
        <w:rPr>
          <w:rFonts w:ascii="Times New Roman" w:hAnsi="Times New Roman" w:cs="Times New Roman"/>
          <w:sz w:val="24"/>
          <w:szCs w:val="24"/>
        </w:rPr>
        <w:t xml:space="preserve"> </w:t>
      </w:r>
      <w:proofErr w:type="spellStart"/>
      <w:r w:rsidRPr="00651132">
        <w:rPr>
          <w:rFonts w:ascii="Times New Roman" w:hAnsi="Times New Roman" w:cs="Times New Roman"/>
          <w:i/>
          <w:sz w:val="24"/>
          <w:szCs w:val="24"/>
        </w:rPr>
        <w:t>Galenical</w:t>
      </w:r>
      <w:proofErr w:type="spellEnd"/>
      <w:r w:rsidRPr="00651132">
        <w:rPr>
          <w:rFonts w:ascii="Times New Roman" w:hAnsi="Times New Roman" w:cs="Times New Roman"/>
          <w:i/>
          <w:sz w:val="24"/>
          <w:szCs w:val="24"/>
        </w:rPr>
        <w:t xml:space="preserve"> and </w:t>
      </w:r>
      <w:proofErr w:type="spellStart"/>
      <w:r w:rsidRPr="00651132">
        <w:rPr>
          <w:rFonts w:ascii="Times New Roman" w:hAnsi="Times New Roman" w:cs="Times New Roman"/>
          <w:i/>
          <w:sz w:val="24"/>
          <w:szCs w:val="24"/>
        </w:rPr>
        <w:t>Chymical</w:t>
      </w:r>
      <w:proofErr w:type="spellEnd"/>
      <w:r w:rsidRPr="00651132">
        <w:rPr>
          <w:rFonts w:ascii="Times New Roman" w:hAnsi="Times New Roman" w:cs="Times New Roman"/>
          <w:i/>
          <w:sz w:val="24"/>
          <w:szCs w:val="24"/>
        </w:rPr>
        <w:t xml:space="preserve">: according to the practice of the most eminent and learned </w:t>
      </w:r>
      <w:proofErr w:type="spellStart"/>
      <w:r w:rsidRPr="00651132">
        <w:rPr>
          <w:rFonts w:ascii="Times New Roman" w:hAnsi="Times New Roman" w:cs="Times New Roman"/>
          <w:i/>
          <w:sz w:val="24"/>
          <w:szCs w:val="24"/>
        </w:rPr>
        <w:t>physitians</w:t>
      </w:r>
      <w:proofErr w:type="spellEnd"/>
      <w:r w:rsidRPr="00651132">
        <w:rPr>
          <w:rFonts w:ascii="Times New Roman" w:hAnsi="Times New Roman" w:cs="Times New Roman"/>
          <w:i/>
          <w:sz w:val="24"/>
          <w:szCs w:val="24"/>
        </w:rPr>
        <w:t xml:space="preserve"> of France: and </w:t>
      </w:r>
      <w:proofErr w:type="spellStart"/>
      <w:r w:rsidRPr="00651132">
        <w:rPr>
          <w:rFonts w:ascii="Times New Roman" w:hAnsi="Times New Roman" w:cs="Times New Roman"/>
          <w:i/>
          <w:sz w:val="24"/>
          <w:szCs w:val="24"/>
        </w:rPr>
        <w:t>publish'd</w:t>
      </w:r>
      <w:proofErr w:type="spellEnd"/>
      <w:r w:rsidRPr="00651132">
        <w:rPr>
          <w:rFonts w:ascii="Times New Roman" w:hAnsi="Times New Roman" w:cs="Times New Roman"/>
          <w:i/>
          <w:sz w:val="24"/>
          <w:szCs w:val="24"/>
        </w:rPr>
        <w:t xml:space="preserve"> with their several approbations.</w:t>
      </w:r>
      <w:r w:rsidRPr="00651132">
        <w:rPr>
          <w:rFonts w:ascii="Times New Roman" w:hAnsi="Times New Roman" w:cs="Times New Roman"/>
          <w:sz w:val="24"/>
          <w:szCs w:val="24"/>
        </w:rPr>
        <w:t xml:space="preserve"> London: Printed for John </w:t>
      </w:r>
      <w:proofErr w:type="gramStart"/>
      <w:r w:rsidRPr="00651132">
        <w:rPr>
          <w:rFonts w:ascii="Times New Roman" w:hAnsi="Times New Roman" w:cs="Times New Roman"/>
          <w:sz w:val="24"/>
          <w:szCs w:val="24"/>
        </w:rPr>
        <w:t>Starkey ...</w:t>
      </w:r>
      <w:proofErr w:type="gramEnd"/>
      <w:r w:rsidRPr="00651132">
        <w:rPr>
          <w:rFonts w:ascii="Times New Roman" w:hAnsi="Times New Roman" w:cs="Times New Roman"/>
          <w:sz w:val="24"/>
          <w:szCs w:val="24"/>
        </w:rPr>
        <w:t>, and Moses Pitt ..., 1678.</w:t>
      </w:r>
    </w:p>
    <w:p w14:paraId="2ED5C4C7" w14:textId="77777777" w:rsidR="00651132" w:rsidRPr="00651132" w:rsidRDefault="00651132" w:rsidP="00651132">
      <w:pPr>
        <w:adjustRightInd w:val="0"/>
        <w:spacing w:beforeLines="50" w:before="120" w:afterLines="50" w:after="120" w:line="240" w:lineRule="auto"/>
        <w:ind w:left="480" w:hangingChars="200" w:hanging="480"/>
        <w:jc w:val="left"/>
        <w:rPr>
          <w:rFonts w:ascii="Times New Roman" w:hAnsi="Times New Roman" w:cs="Times New Roman"/>
          <w:sz w:val="24"/>
          <w:szCs w:val="24"/>
        </w:rPr>
      </w:pPr>
      <w:proofErr w:type="spellStart"/>
      <w:r w:rsidRPr="00651132">
        <w:rPr>
          <w:rFonts w:ascii="Times New Roman" w:hAnsi="Times New Roman" w:cs="Times New Roman"/>
          <w:bCs/>
          <w:sz w:val="24"/>
          <w:szCs w:val="24"/>
        </w:rPr>
        <w:t>Digitalfire</w:t>
      </w:r>
      <w:proofErr w:type="spellEnd"/>
      <w:r w:rsidRPr="00651132">
        <w:rPr>
          <w:rFonts w:ascii="Times New Roman" w:hAnsi="Times New Roman" w:cs="Times New Roman"/>
          <w:bCs/>
          <w:sz w:val="24"/>
          <w:szCs w:val="24"/>
        </w:rPr>
        <w:t xml:space="preserve"> Ceramic Materials Database, </w:t>
      </w:r>
      <w:hyperlink r:id="rId9" w:history="1">
        <w:r w:rsidRPr="00651132">
          <w:rPr>
            <w:rStyle w:val="af0"/>
            <w:rFonts w:ascii="Times New Roman" w:hAnsi="Times New Roman" w:cs="Times New Roman"/>
            <w:sz w:val="24"/>
            <w:szCs w:val="24"/>
          </w:rPr>
          <w:t>http://digitalfire.com/4sight/material/bone_ash_123.html</w:t>
        </w:r>
      </w:hyperlink>
      <w:r w:rsidRPr="00651132">
        <w:rPr>
          <w:rFonts w:ascii="Times New Roman" w:hAnsi="Times New Roman" w:cs="Times New Roman"/>
          <w:sz w:val="24"/>
          <w:szCs w:val="24"/>
        </w:rPr>
        <w:t>.</w:t>
      </w:r>
    </w:p>
    <w:p w14:paraId="0EA62CA5" w14:textId="77777777" w:rsidR="002875FD" w:rsidRPr="00651132" w:rsidRDefault="002875FD" w:rsidP="002875FD">
      <w:pPr>
        <w:adjustRightInd w:val="0"/>
        <w:spacing w:beforeLines="50" w:before="120" w:afterLines="50" w:after="120" w:line="240" w:lineRule="auto"/>
        <w:ind w:left="480" w:hangingChars="200" w:hanging="480"/>
        <w:jc w:val="left"/>
        <w:rPr>
          <w:rFonts w:ascii="Times New Roman" w:hAnsi="Times New Roman" w:cs="Times New Roman"/>
          <w:sz w:val="24"/>
          <w:szCs w:val="24"/>
        </w:rPr>
      </w:pPr>
      <w:proofErr w:type="spellStart"/>
      <w:r w:rsidRPr="00651132">
        <w:rPr>
          <w:rFonts w:ascii="Times New Roman" w:hAnsi="Times New Roman" w:cs="Times New Roman"/>
          <w:sz w:val="24"/>
          <w:szCs w:val="24"/>
        </w:rPr>
        <w:t>Galeano</w:t>
      </w:r>
      <w:proofErr w:type="spellEnd"/>
      <w:r w:rsidRPr="00651132">
        <w:rPr>
          <w:rFonts w:ascii="Times New Roman" w:hAnsi="Times New Roman" w:cs="Times New Roman"/>
          <w:sz w:val="24"/>
          <w:szCs w:val="24"/>
        </w:rPr>
        <w:t xml:space="preserve">, Sergio and Mari Luz </w:t>
      </w:r>
      <w:proofErr w:type="spellStart"/>
      <w:r w:rsidRPr="00651132">
        <w:rPr>
          <w:rFonts w:ascii="Times New Roman" w:hAnsi="Times New Roman" w:cs="Times New Roman"/>
          <w:sz w:val="24"/>
          <w:szCs w:val="24"/>
        </w:rPr>
        <w:t>García</w:t>
      </w:r>
      <w:proofErr w:type="spellEnd"/>
      <w:r w:rsidRPr="00651132">
        <w:rPr>
          <w:rFonts w:ascii="Times New Roman" w:hAnsi="Times New Roman" w:cs="Times New Roman"/>
          <w:sz w:val="24"/>
          <w:szCs w:val="24"/>
        </w:rPr>
        <w:t xml:space="preserve">-Lorenzo. “Bone Mineral Change during Experimental Calcination: An X-ray Diffraction Study.” </w:t>
      </w:r>
      <w:r w:rsidRPr="00651132">
        <w:rPr>
          <w:rFonts w:ascii="Times New Roman" w:hAnsi="Times New Roman" w:cs="Times New Roman"/>
          <w:i/>
          <w:sz w:val="24"/>
          <w:szCs w:val="24"/>
        </w:rPr>
        <w:t>Journal of Forensic Sciences</w:t>
      </w:r>
      <w:r w:rsidRPr="00651132">
        <w:rPr>
          <w:rFonts w:ascii="Times New Roman" w:hAnsi="Times New Roman" w:cs="Times New Roman"/>
          <w:sz w:val="24"/>
          <w:szCs w:val="24"/>
        </w:rPr>
        <w:t>, vol. 59, issue 6 (2014), 1602-6.</w:t>
      </w:r>
    </w:p>
    <w:p w14:paraId="37572DEE" w14:textId="0B332887" w:rsidR="00E12650" w:rsidRPr="00651132" w:rsidRDefault="00E12650" w:rsidP="00651132">
      <w:pPr>
        <w:adjustRightInd w:val="0"/>
        <w:spacing w:beforeLines="50" w:before="120" w:afterLines="50" w:after="120" w:line="240" w:lineRule="auto"/>
        <w:ind w:left="480" w:hangingChars="200" w:hanging="480"/>
        <w:jc w:val="left"/>
        <w:rPr>
          <w:rFonts w:ascii="Times New Roman" w:eastAsia="Times New Roman" w:hAnsi="Times New Roman" w:cs="Times New Roman"/>
          <w:sz w:val="24"/>
          <w:szCs w:val="24"/>
        </w:rPr>
      </w:pPr>
      <w:r w:rsidRPr="00651132">
        <w:rPr>
          <w:rFonts w:ascii="Times New Roman" w:eastAsia="Times New Roman" w:hAnsi="Times New Roman" w:cs="Times New Roman"/>
          <w:sz w:val="24"/>
          <w:szCs w:val="24"/>
        </w:rPr>
        <w:t xml:space="preserve">Smith, Pamela. “The matter of ideas in the working of metals in early modern Europe.” In </w:t>
      </w:r>
      <w:r w:rsidRPr="00651132">
        <w:rPr>
          <w:rFonts w:ascii="Times New Roman" w:eastAsia="Times New Roman" w:hAnsi="Times New Roman" w:cs="Times New Roman"/>
          <w:i/>
          <w:sz w:val="24"/>
          <w:szCs w:val="24"/>
        </w:rPr>
        <w:t>Christy Anderson, Anne Dunlop</w:t>
      </w:r>
      <w:r w:rsidRPr="00651132">
        <w:rPr>
          <w:rFonts w:ascii="Times New Roman" w:eastAsia="Times New Roman" w:hAnsi="Times New Roman" w:cs="Times New Roman"/>
          <w:sz w:val="24"/>
          <w:szCs w:val="24"/>
        </w:rPr>
        <w:t>, Pamela H. Smith, eds</w:t>
      </w:r>
      <w:proofErr w:type="gramStart"/>
      <w:r w:rsidRPr="00651132">
        <w:rPr>
          <w:rFonts w:ascii="Times New Roman" w:eastAsia="Times New Roman" w:hAnsi="Times New Roman" w:cs="Times New Roman"/>
          <w:sz w:val="24"/>
          <w:szCs w:val="24"/>
        </w:rPr>
        <w:t>.,</w:t>
      </w:r>
      <w:proofErr w:type="gramEnd"/>
      <w:r w:rsidRPr="00651132">
        <w:rPr>
          <w:rFonts w:ascii="Times New Roman" w:eastAsia="Times New Roman" w:hAnsi="Times New Roman" w:cs="Times New Roman"/>
          <w:sz w:val="24"/>
          <w:szCs w:val="24"/>
        </w:rPr>
        <w:t xml:space="preserve"> </w:t>
      </w:r>
      <w:r w:rsidRPr="00651132">
        <w:rPr>
          <w:rFonts w:ascii="Times New Roman" w:eastAsia="Times New Roman" w:hAnsi="Times New Roman" w:cs="Times New Roman"/>
          <w:i/>
          <w:sz w:val="24"/>
          <w:szCs w:val="24"/>
        </w:rPr>
        <w:t>The Matter of Art: Materials, Practices, Cultural Logics, c. 1250-1750.</w:t>
      </w:r>
      <w:r w:rsidRPr="00651132">
        <w:rPr>
          <w:rFonts w:ascii="Times New Roman" w:eastAsia="Times New Roman" w:hAnsi="Times New Roman" w:cs="Times New Roman"/>
          <w:sz w:val="24"/>
          <w:szCs w:val="24"/>
        </w:rPr>
        <w:t xml:space="preserve"> </w:t>
      </w:r>
      <w:proofErr w:type="gramStart"/>
      <w:r w:rsidRPr="00651132">
        <w:rPr>
          <w:rFonts w:ascii="Times New Roman" w:eastAsia="Times New Roman" w:hAnsi="Times New Roman" w:cs="Times New Roman"/>
          <w:sz w:val="24"/>
          <w:szCs w:val="24"/>
        </w:rPr>
        <w:t>Manchester University Press, 2014.</w:t>
      </w:r>
      <w:proofErr w:type="gramEnd"/>
    </w:p>
    <w:p w14:paraId="009F0DBB" w14:textId="77777777" w:rsidR="002875FD" w:rsidRPr="00651132" w:rsidRDefault="002875FD" w:rsidP="002875FD">
      <w:pPr>
        <w:adjustRightInd w:val="0"/>
        <w:spacing w:beforeLines="50" w:before="120" w:afterLines="50" w:after="120" w:line="240" w:lineRule="auto"/>
        <w:ind w:left="480" w:hangingChars="200" w:hanging="480"/>
        <w:jc w:val="left"/>
        <w:rPr>
          <w:rFonts w:ascii="Times New Roman" w:hAnsi="Times New Roman" w:cs="Times New Roman"/>
          <w:sz w:val="24"/>
          <w:szCs w:val="24"/>
        </w:rPr>
      </w:pPr>
      <w:r w:rsidRPr="00651132">
        <w:rPr>
          <w:rFonts w:ascii="Times New Roman" w:hAnsi="Times New Roman" w:cs="Times New Roman"/>
          <w:sz w:val="24"/>
          <w:szCs w:val="24"/>
        </w:rPr>
        <w:t xml:space="preserve">“Production Of Bone Ash For The Manufacture Of Bone China.” </w:t>
      </w:r>
      <w:r w:rsidRPr="00651132">
        <w:rPr>
          <w:rFonts w:ascii="Times New Roman" w:hAnsi="Times New Roman" w:cs="Times New Roman"/>
          <w:i/>
          <w:sz w:val="24"/>
          <w:szCs w:val="24"/>
        </w:rPr>
        <w:t>Industrial Ceramics</w:t>
      </w:r>
      <w:r w:rsidRPr="00651132">
        <w:rPr>
          <w:rFonts w:ascii="Times New Roman" w:hAnsi="Times New Roman" w:cs="Times New Roman"/>
          <w:sz w:val="24"/>
          <w:szCs w:val="24"/>
        </w:rPr>
        <w:t>, no.843, 1989, 767-770.</w:t>
      </w:r>
    </w:p>
    <w:p w14:paraId="75331EC9" w14:textId="28B8288E" w:rsidR="00E12650" w:rsidRPr="00651132" w:rsidRDefault="00E12650" w:rsidP="00651132">
      <w:pPr>
        <w:adjustRightInd w:val="0"/>
        <w:spacing w:beforeLines="50" w:before="120" w:afterLines="50" w:after="120" w:line="240" w:lineRule="auto"/>
        <w:ind w:left="480" w:hangingChars="200" w:hanging="480"/>
        <w:jc w:val="left"/>
        <w:rPr>
          <w:rFonts w:ascii="Times New Roman" w:hAnsi="Times New Roman" w:cs="Times New Roman"/>
          <w:sz w:val="24"/>
          <w:szCs w:val="24"/>
        </w:rPr>
      </w:pPr>
      <w:proofErr w:type="gramStart"/>
      <w:r w:rsidRPr="00651132">
        <w:rPr>
          <w:rFonts w:ascii="Times New Roman" w:hAnsi="Times New Roman" w:cs="Times New Roman"/>
          <w:sz w:val="24"/>
          <w:szCs w:val="24"/>
        </w:rPr>
        <w:t>The University of Iowa Center for the Books.</w:t>
      </w:r>
      <w:proofErr w:type="gramEnd"/>
      <w:r w:rsidRPr="00651132">
        <w:rPr>
          <w:rFonts w:ascii="Times New Roman" w:hAnsi="Times New Roman" w:cs="Times New Roman"/>
          <w:sz w:val="24"/>
          <w:szCs w:val="24"/>
        </w:rPr>
        <w:t xml:space="preserve"> Paper Through Time: </w:t>
      </w:r>
      <w:proofErr w:type="spellStart"/>
      <w:r w:rsidRPr="00651132">
        <w:rPr>
          <w:rFonts w:ascii="Times New Roman" w:hAnsi="Times New Roman" w:cs="Times New Roman"/>
          <w:sz w:val="24"/>
          <w:szCs w:val="24"/>
        </w:rPr>
        <w:t>Nondescrutctive</w:t>
      </w:r>
      <w:proofErr w:type="spellEnd"/>
      <w:r w:rsidRPr="00651132">
        <w:rPr>
          <w:rFonts w:ascii="Times New Roman" w:hAnsi="Times New Roman" w:cs="Times New Roman"/>
          <w:sz w:val="24"/>
          <w:szCs w:val="24"/>
        </w:rPr>
        <w:t xml:space="preserve"> </w:t>
      </w:r>
      <w:proofErr w:type="spellStart"/>
      <w:r w:rsidRPr="00651132">
        <w:rPr>
          <w:rFonts w:ascii="Times New Roman" w:hAnsi="Times New Roman" w:cs="Times New Roman"/>
          <w:sz w:val="24"/>
          <w:szCs w:val="24"/>
        </w:rPr>
        <w:t>Analaysis</w:t>
      </w:r>
      <w:proofErr w:type="spellEnd"/>
      <w:r w:rsidRPr="00651132">
        <w:rPr>
          <w:rFonts w:ascii="Times New Roman" w:hAnsi="Times New Roman" w:cs="Times New Roman"/>
          <w:sz w:val="24"/>
          <w:szCs w:val="24"/>
        </w:rPr>
        <w:t xml:space="preserve"> of 14</w:t>
      </w:r>
      <w:r w:rsidRPr="00651132">
        <w:rPr>
          <w:rFonts w:ascii="Times New Roman" w:hAnsi="Times New Roman" w:cs="Times New Roman"/>
          <w:sz w:val="24"/>
          <w:szCs w:val="24"/>
          <w:vertAlign w:val="superscript"/>
        </w:rPr>
        <w:t>th-</w:t>
      </w:r>
      <w:r w:rsidRPr="00651132">
        <w:rPr>
          <w:rFonts w:ascii="Times New Roman" w:hAnsi="Times New Roman" w:cs="Times New Roman"/>
          <w:sz w:val="24"/>
          <w:szCs w:val="24"/>
        </w:rPr>
        <w:t xml:space="preserve"> through 19</w:t>
      </w:r>
      <w:r w:rsidRPr="00651132">
        <w:rPr>
          <w:rFonts w:ascii="Times New Roman" w:hAnsi="Times New Roman" w:cs="Times New Roman"/>
          <w:sz w:val="24"/>
          <w:szCs w:val="24"/>
          <w:vertAlign w:val="superscript"/>
        </w:rPr>
        <w:t>th</w:t>
      </w:r>
      <w:r w:rsidRPr="00651132">
        <w:rPr>
          <w:rFonts w:ascii="Times New Roman" w:hAnsi="Times New Roman" w:cs="Times New Roman"/>
          <w:sz w:val="24"/>
          <w:szCs w:val="24"/>
        </w:rPr>
        <w:t xml:space="preserve"> Century Papers. </w:t>
      </w:r>
      <w:hyperlink r:id="rId10" w:history="1">
        <w:r w:rsidRPr="00651132">
          <w:rPr>
            <w:rStyle w:val="af0"/>
            <w:rFonts w:ascii="Times New Roman" w:hAnsi="Times New Roman" w:cs="Times New Roman"/>
            <w:sz w:val="24"/>
            <w:szCs w:val="24"/>
          </w:rPr>
          <w:t>http://paper.lib.uiowa.edu/european.php</w:t>
        </w:r>
      </w:hyperlink>
      <w:r w:rsidRPr="00651132">
        <w:rPr>
          <w:rFonts w:ascii="Times New Roman" w:hAnsi="Times New Roman" w:cs="Times New Roman"/>
          <w:sz w:val="24"/>
          <w:szCs w:val="24"/>
        </w:rPr>
        <w:t>.</w:t>
      </w:r>
    </w:p>
    <w:p w14:paraId="087A2281" w14:textId="77777777" w:rsidR="00611783" w:rsidRPr="00E12650" w:rsidRDefault="00611783" w:rsidP="00E12650">
      <w:pPr>
        <w:spacing w:line="480" w:lineRule="auto"/>
        <w:ind w:firstLine="720"/>
        <w:jc w:val="left"/>
        <w:rPr>
          <w:rFonts w:ascii="Times New Roman" w:eastAsia="Times New Roman" w:hAnsi="Times New Roman" w:cs="Times New Roman" w:hint="eastAsia"/>
          <w:b/>
          <w:sz w:val="24"/>
          <w:highlight w:val="yellow"/>
        </w:rPr>
      </w:pPr>
    </w:p>
    <w:sectPr w:rsidR="00611783" w:rsidRPr="00E1265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8CDC8" w14:textId="77777777" w:rsidR="002F352B" w:rsidRDefault="002F352B">
      <w:pPr>
        <w:spacing w:line="240" w:lineRule="auto"/>
      </w:pPr>
      <w:r>
        <w:separator/>
      </w:r>
    </w:p>
  </w:endnote>
  <w:endnote w:type="continuationSeparator" w:id="0">
    <w:p w14:paraId="5DDDEB1E" w14:textId="77777777" w:rsidR="002F352B" w:rsidRDefault="002F35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宋体">
    <w:panose1 w:val="02010600030101010101"/>
    <w:charset w:val="50"/>
    <w:family w:val="auto"/>
    <w:pitch w:val="variable"/>
    <w:sig w:usb0="00000003" w:usb1="288F0000" w:usb2="00000016" w:usb3="00000000" w:csb0="00040001" w:csb1="00000000"/>
  </w:font>
  <w:font w:name="Trebuchet MS">
    <w:panose1 w:val="020B0603020202020204"/>
    <w:charset w:val="00"/>
    <w:family w:val="auto"/>
    <w:pitch w:val="variable"/>
    <w:sig w:usb0="00000287" w:usb1="00000000" w:usb2="00000000" w:usb3="00000000" w:csb0="0000009F" w:csb1="00000000"/>
  </w:font>
  <w:font w:name="Heiti SC Light">
    <w:panose1 w:val="02000000000000000000"/>
    <w:charset w:val="50"/>
    <w:family w:val="auto"/>
    <w:pitch w:val="variable"/>
    <w:sig w:usb0="8000002F" w:usb1="080E004A" w:usb2="00000010" w:usb3="00000000" w:csb0="003E0000" w:csb1="00000000"/>
  </w:font>
  <w:font w:name="Mongolian Baiti">
    <w:panose1 w:val="03000500000000000000"/>
    <w:charset w:val="00"/>
    <w:family w:val="auto"/>
    <w:pitch w:val="variable"/>
    <w:sig w:usb0="80000023" w:usb1="00000000" w:usb2="00020000" w:usb3="00000000" w:csb0="00000001" w:csb1="00000000"/>
  </w:font>
  <w:font w:name="Xingkai SC Light">
    <w:panose1 w:val="02010800040101010101"/>
    <w:charset w:val="00"/>
    <w:family w:val="auto"/>
    <w:pitch w:val="variable"/>
    <w:sig w:usb0="00000003" w:usb1="080F0000" w:usb2="00000000" w:usb3="00000000" w:csb0="00040001" w:csb1="00000000"/>
  </w:font>
  <w:font w:name="Libian SC Regular">
    <w:panose1 w:val="02010800040101010101"/>
    <w:charset w:val="00"/>
    <w:family w:val="auto"/>
    <w:pitch w:val="variable"/>
    <w:sig w:usb0="00000003" w:usb1="080F0000" w:usb2="00000000" w:usb3="00000000" w:csb0="00040001"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9A5AB" w14:textId="77777777" w:rsidR="002F352B" w:rsidRDefault="002F352B">
      <w:pPr>
        <w:spacing w:line="240" w:lineRule="auto"/>
      </w:pPr>
      <w:r>
        <w:separator/>
      </w:r>
    </w:p>
  </w:footnote>
  <w:footnote w:type="continuationSeparator" w:id="0">
    <w:p w14:paraId="3D393F95" w14:textId="77777777" w:rsidR="002F352B" w:rsidRDefault="002F352B">
      <w:pPr>
        <w:spacing w:line="240" w:lineRule="auto"/>
      </w:pPr>
      <w:r>
        <w:continuationSeparator/>
      </w:r>
    </w:p>
  </w:footnote>
  <w:footnote w:id="1">
    <w:p w14:paraId="0A2490A1" w14:textId="77777777" w:rsidR="002F352B" w:rsidRPr="005F18D3" w:rsidRDefault="002F352B">
      <w:pPr>
        <w:pStyle w:val="Normal1"/>
        <w:spacing w:line="240" w:lineRule="auto"/>
        <w:rPr>
          <w:rFonts w:ascii="Times New Roman" w:hAnsi="Times New Roman" w:cs="Times New Roman"/>
          <w:sz w:val="20"/>
        </w:rPr>
      </w:pPr>
      <w:r w:rsidRPr="005F18D3">
        <w:rPr>
          <w:rFonts w:ascii="Times New Roman" w:hAnsi="Times New Roman" w:cs="Times New Roman"/>
          <w:sz w:val="20"/>
          <w:vertAlign w:val="superscript"/>
        </w:rPr>
        <w:footnoteRef/>
      </w:r>
      <w:r w:rsidRPr="005F18D3">
        <w:rPr>
          <w:rFonts w:ascii="Times New Roman" w:hAnsi="Times New Roman" w:cs="Times New Roman"/>
          <w:sz w:val="20"/>
        </w:rPr>
        <w:t xml:space="preserve"> </w:t>
      </w:r>
      <w:proofErr w:type="spellStart"/>
      <w:r w:rsidRPr="005F18D3">
        <w:rPr>
          <w:rFonts w:ascii="Times New Roman" w:hAnsi="Times New Roman" w:cs="Times New Roman"/>
          <w:sz w:val="20"/>
        </w:rPr>
        <w:t>Biringuccio</w:t>
      </w:r>
      <w:proofErr w:type="spellEnd"/>
      <w:r w:rsidRPr="005F18D3">
        <w:rPr>
          <w:rFonts w:ascii="Times New Roman" w:hAnsi="Times New Roman" w:cs="Times New Roman"/>
          <w:sz w:val="20"/>
        </w:rPr>
        <w:t xml:space="preserve">, </w:t>
      </w:r>
      <w:r w:rsidRPr="005F18D3">
        <w:rPr>
          <w:rFonts w:ascii="Times New Roman" w:hAnsi="Times New Roman" w:cs="Times New Roman"/>
          <w:i/>
          <w:sz w:val="20"/>
        </w:rPr>
        <w:t xml:space="preserve">The </w:t>
      </w:r>
      <w:proofErr w:type="spellStart"/>
      <w:r w:rsidRPr="005F18D3">
        <w:rPr>
          <w:rFonts w:ascii="Times New Roman" w:hAnsi="Times New Roman" w:cs="Times New Roman"/>
          <w:i/>
          <w:sz w:val="20"/>
        </w:rPr>
        <w:t>Pirotechnia</w:t>
      </w:r>
      <w:proofErr w:type="spellEnd"/>
      <w:r w:rsidRPr="005F18D3">
        <w:rPr>
          <w:rFonts w:ascii="Times New Roman" w:hAnsi="Times New Roman" w:cs="Times New Roman"/>
          <w:i/>
          <w:sz w:val="20"/>
        </w:rPr>
        <w:t xml:space="preserve"> of </w:t>
      </w:r>
      <w:proofErr w:type="spellStart"/>
      <w:r w:rsidRPr="005F18D3">
        <w:rPr>
          <w:rFonts w:ascii="Times New Roman" w:hAnsi="Times New Roman" w:cs="Times New Roman"/>
          <w:i/>
          <w:sz w:val="20"/>
        </w:rPr>
        <w:t>Vannoccio</w:t>
      </w:r>
      <w:proofErr w:type="spellEnd"/>
      <w:r w:rsidRPr="005F18D3">
        <w:rPr>
          <w:rFonts w:ascii="Times New Roman" w:hAnsi="Times New Roman" w:cs="Times New Roman"/>
          <w:i/>
          <w:sz w:val="20"/>
        </w:rPr>
        <w:t xml:space="preserve"> </w:t>
      </w:r>
      <w:proofErr w:type="spellStart"/>
      <w:r w:rsidRPr="005F18D3">
        <w:rPr>
          <w:rFonts w:ascii="Times New Roman" w:hAnsi="Times New Roman" w:cs="Times New Roman"/>
          <w:i/>
          <w:sz w:val="20"/>
        </w:rPr>
        <w:t>Biringuccio</w:t>
      </w:r>
      <w:proofErr w:type="spellEnd"/>
      <w:r w:rsidRPr="005F18D3">
        <w:rPr>
          <w:rFonts w:ascii="Times New Roman" w:hAnsi="Times New Roman" w:cs="Times New Roman"/>
          <w:sz w:val="20"/>
        </w:rPr>
        <w:t xml:space="preserve">, translated and edited by Cyril Stanley Smith and Martha Teach </w:t>
      </w:r>
      <w:proofErr w:type="spellStart"/>
      <w:r w:rsidRPr="005F18D3">
        <w:rPr>
          <w:rFonts w:ascii="Times New Roman" w:hAnsi="Times New Roman" w:cs="Times New Roman"/>
          <w:sz w:val="20"/>
        </w:rPr>
        <w:t>Gnudi</w:t>
      </w:r>
      <w:proofErr w:type="spellEnd"/>
      <w:r w:rsidRPr="005F18D3">
        <w:rPr>
          <w:rFonts w:ascii="Times New Roman" w:hAnsi="Times New Roman" w:cs="Times New Roman"/>
          <w:sz w:val="20"/>
        </w:rPr>
        <w:t>, New York: Dover Publications, 1990, 324.</w:t>
      </w:r>
    </w:p>
  </w:footnote>
  <w:footnote w:id="2">
    <w:p w14:paraId="6FA5235A" w14:textId="77777777" w:rsidR="002F352B" w:rsidRPr="005F18D3" w:rsidRDefault="002F352B" w:rsidP="00EA5510">
      <w:pPr>
        <w:pStyle w:val="Normal1"/>
        <w:spacing w:line="240" w:lineRule="auto"/>
        <w:rPr>
          <w:rFonts w:ascii="Times New Roman" w:hAnsi="Times New Roman" w:cs="Times New Roman"/>
          <w:sz w:val="20"/>
        </w:rPr>
      </w:pPr>
      <w:r w:rsidRPr="005F18D3">
        <w:rPr>
          <w:rFonts w:ascii="Times New Roman" w:hAnsi="Times New Roman" w:cs="Times New Roman"/>
          <w:sz w:val="20"/>
          <w:vertAlign w:val="superscript"/>
        </w:rPr>
        <w:footnoteRef/>
      </w:r>
      <w:r w:rsidRPr="005F18D3">
        <w:rPr>
          <w:rFonts w:ascii="Times New Roman" w:hAnsi="Times New Roman" w:cs="Times New Roman"/>
          <w:sz w:val="20"/>
        </w:rPr>
        <w:t xml:space="preserve"> </w:t>
      </w:r>
      <w:proofErr w:type="spellStart"/>
      <w:proofErr w:type="gramStart"/>
      <w:r w:rsidRPr="005F18D3">
        <w:rPr>
          <w:rFonts w:ascii="Times New Roman" w:hAnsi="Times New Roman" w:cs="Times New Roman"/>
          <w:sz w:val="20"/>
        </w:rPr>
        <w:t>Biringuccio</w:t>
      </w:r>
      <w:proofErr w:type="spellEnd"/>
      <w:r w:rsidRPr="005F18D3">
        <w:rPr>
          <w:rFonts w:ascii="Times New Roman" w:hAnsi="Times New Roman" w:cs="Times New Roman"/>
          <w:sz w:val="20"/>
        </w:rPr>
        <w:t xml:space="preserve">, </w:t>
      </w:r>
      <w:r w:rsidRPr="005F18D3">
        <w:rPr>
          <w:rFonts w:ascii="Times New Roman" w:hAnsi="Times New Roman" w:cs="Times New Roman"/>
          <w:i/>
          <w:sz w:val="20"/>
        </w:rPr>
        <w:t xml:space="preserve">The </w:t>
      </w:r>
      <w:proofErr w:type="spellStart"/>
      <w:r w:rsidRPr="005F18D3">
        <w:rPr>
          <w:rFonts w:ascii="Times New Roman" w:hAnsi="Times New Roman" w:cs="Times New Roman"/>
          <w:i/>
          <w:sz w:val="20"/>
        </w:rPr>
        <w:t>Pirotechnia</w:t>
      </w:r>
      <w:proofErr w:type="spellEnd"/>
      <w:r w:rsidRPr="005F18D3">
        <w:rPr>
          <w:rFonts w:ascii="Times New Roman" w:hAnsi="Times New Roman" w:cs="Times New Roman"/>
          <w:i/>
          <w:sz w:val="20"/>
        </w:rPr>
        <w:t xml:space="preserve"> of </w:t>
      </w:r>
      <w:proofErr w:type="spellStart"/>
      <w:r w:rsidRPr="005F18D3">
        <w:rPr>
          <w:rFonts w:ascii="Times New Roman" w:hAnsi="Times New Roman" w:cs="Times New Roman"/>
          <w:i/>
          <w:sz w:val="20"/>
        </w:rPr>
        <w:t>Vannoccio</w:t>
      </w:r>
      <w:proofErr w:type="spellEnd"/>
      <w:r w:rsidRPr="005F18D3">
        <w:rPr>
          <w:rFonts w:ascii="Times New Roman" w:hAnsi="Times New Roman" w:cs="Times New Roman"/>
          <w:i/>
          <w:sz w:val="20"/>
        </w:rPr>
        <w:t xml:space="preserve"> </w:t>
      </w:r>
      <w:proofErr w:type="spellStart"/>
      <w:r w:rsidRPr="005F18D3">
        <w:rPr>
          <w:rFonts w:ascii="Times New Roman" w:hAnsi="Times New Roman" w:cs="Times New Roman"/>
          <w:i/>
          <w:sz w:val="20"/>
        </w:rPr>
        <w:t>Biringuccio</w:t>
      </w:r>
      <w:proofErr w:type="spellEnd"/>
      <w:r w:rsidRPr="005F18D3">
        <w:rPr>
          <w:rFonts w:ascii="Times New Roman" w:hAnsi="Times New Roman" w:cs="Times New Roman"/>
          <w:sz w:val="20"/>
        </w:rPr>
        <w:t>, 324.</w:t>
      </w:r>
      <w:proofErr w:type="gramEnd"/>
    </w:p>
  </w:footnote>
  <w:footnote w:id="3">
    <w:p w14:paraId="10EE5BE0" w14:textId="77777777" w:rsidR="002F352B" w:rsidRPr="005F18D3" w:rsidRDefault="002F352B" w:rsidP="00BA2A3A">
      <w:pPr>
        <w:pStyle w:val="Normal1"/>
        <w:spacing w:line="240" w:lineRule="auto"/>
        <w:rPr>
          <w:rFonts w:ascii="Times New Roman" w:hAnsi="Times New Roman" w:cs="Times New Roman"/>
          <w:sz w:val="20"/>
        </w:rPr>
      </w:pPr>
      <w:r w:rsidRPr="005F18D3">
        <w:rPr>
          <w:rFonts w:ascii="Times New Roman" w:hAnsi="Times New Roman" w:cs="Times New Roman"/>
          <w:sz w:val="20"/>
          <w:vertAlign w:val="superscript"/>
        </w:rPr>
        <w:footnoteRef/>
      </w:r>
      <w:r w:rsidRPr="005F18D3">
        <w:rPr>
          <w:rFonts w:ascii="Times New Roman" w:hAnsi="Times New Roman" w:cs="Times New Roman"/>
          <w:sz w:val="20"/>
        </w:rPr>
        <w:t xml:space="preserve"> </w:t>
      </w:r>
      <w:proofErr w:type="spellStart"/>
      <w:proofErr w:type="gramStart"/>
      <w:r w:rsidRPr="005F18D3">
        <w:rPr>
          <w:rFonts w:ascii="Times New Roman" w:hAnsi="Times New Roman" w:cs="Times New Roman"/>
          <w:sz w:val="20"/>
        </w:rPr>
        <w:t>Biringuccio</w:t>
      </w:r>
      <w:proofErr w:type="spellEnd"/>
      <w:r w:rsidRPr="005F18D3">
        <w:rPr>
          <w:rFonts w:ascii="Times New Roman" w:hAnsi="Times New Roman" w:cs="Times New Roman"/>
          <w:sz w:val="20"/>
        </w:rPr>
        <w:t xml:space="preserve">, </w:t>
      </w:r>
      <w:r w:rsidRPr="005F18D3">
        <w:rPr>
          <w:rFonts w:ascii="Times New Roman" w:hAnsi="Times New Roman" w:cs="Times New Roman"/>
          <w:i/>
          <w:sz w:val="20"/>
        </w:rPr>
        <w:t xml:space="preserve">The </w:t>
      </w:r>
      <w:proofErr w:type="spellStart"/>
      <w:r w:rsidRPr="005F18D3">
        <w:rPr>
          <w:rFonts w:ascii="Times New Roman" w:hAnsi="Times New Roman" w:cs="Times New Roman"/>
          <w:i/>
          <w:sz w:val="20"/>
        </w:rPr>
        <w:t>Pirotechnia</w:t>
      </w:r>
      <w:proofErr w:type="spellEnd"/>
      <w:r w:rsidRPr="005F18D3">
        <w:rPr>
          <w:rFonts w:ascii="Times New Roman" w:hAnsi="Times New Roman" w:cs="Times New Roman"/>
          <w:i/>
          <w:sz w:val="20"/>
        </w:rPr>
        <w:t xml:space="preserve"> of </w:t>
      </w:r>
      <w:proofErr w:type="spellStart"/>
      <w:r w:rsidRPr="005F18D3">
        <w:rPr>
          <w:rFonts w:ascii="Times New Roman" w:hAnsi="Times New Roman" w:cs="Times New Roman"/>
          <w:i/>
          <w:sz w:val="20"/>
        </w:rPr>
        <w:t>Vannoccio</w:t>
      </w:r>
      <w:proofErr w:type="spellEnd"/>
      <w:r w:rsidRPr="005F18D3">
        <w:rPr>
          <w:rFonts w:ascii="Times New Roman" w:hAnsi="Times New Roman" w:cs="Times New Roman"/>
          <w:i/>
          <w:sz w:val="20"/>
        </w:rPr>
        <w:t xml:space="preserve"> </w:t>
      </w:r>
      <w:proofErr w:type="spellStart"/>
      <w:r w:rsidRPr="005F18D3">
        <w:rPr>
          <w:rFonts w:ascii="Times New Roman" w:hAnsi="Times New Roman" w:cs="Times New Roman"/>
          <w:i/>
          <w:sz w:val="20"/>
        </w:rPr>
        <w:t>Biringuccio</w:t>
      </w:r>
      <w:proofErr w:type="spellEnd"/>
      <w:r w:rsidRPr="005F18D3">
        <w:rPr>
          <w:rFonts w:ascii="Times New Roman" w:hAnsi="Times New Roman" w:cs="Times New Roman"/>
          <w:sz w:val="20"/>
        </w:rPr>
        <w:t>, 137.</w:t>
      </w:r>
      <w:proofErr w:type="gramEnd"/>
    </w:p>
  </w:footnote>
  <w:footnote w:id="4">
    <w:p w14:paraId="3D9987B4" w14:textId="77777777" w:rsidR="002F352B" w:rsidRPr="005F18D3" w:rsidRDefault="002F352B" w:rsidP="00BA2A3A">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proofErr w:type="spellStart"/>
      <w:proofErr w:type="gramStart"/>
      <w:r w:rsidRPr="005F18D3">
        <w:rPr>
          <w:rFonts w:ascii="Times New Roman" w:hAnsi="Times New Roman" w:cs="Times New Roman"/>
          <w:sz w:val="20"/>
          <w:szCs w:val="20"/>
        </w:rPr>
        <w:t>Cennino</w:t>
      </w:r>
      <w:proofErr w:type="spellEnd"/>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d’Adrea</w:t>
      </w:r>
      <w:proofErr w:type="spellEnd"/>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Cennini</w:t>
      </w:r>
      <w:proofErr w:type="spellEnd"/>
      <w:r w:rsidRPr="005F18D3">
        <w:rPr>
          <w:rFonts w:ascii="Times New Roman" w:hAnsi="Times New Roman" w:cs="Times New Roman"/>
          <w:sz w:val="20"/>
          <w:szCs w:val="20"/>
        </w:rPr>
        <w:t xml:space="preserve">, </w:t>
      </w:r>
      <w:r w:rsidRPr="005F18D3">
        <w:rPr>
          <w:rFonts w:ascii="Times New Roman" w:hAnsi="Times New Roman" w:cs="Times New Roman"/>
          <w:i/>
          <w:sz w:val="20"/>
          <w:szCs w:val="20"/>
        </w:rPr>
        <w:t>The Craftsman’s Handbook</w:t>
      </w:r>
      <w:r w:rsidRPr="005F18D3">
        <w:rPr>
          <w:rFonts w:ascii="Times New Roman" w:hAnsi="Times New Roman" w:cs="Times New Roman"/>
          <w:sz w:val="20"/>
          <w:szCs w:val="20"/>
        </w:rPr>
        <w:t>, 5.</w:t>
      </w:r>
      <w:proofErr w:type="gramEnd"/>
    </w:p>
  </w:footnote>
  <w:footnote w:id="5">
    <w:p w14:paraId="45F7E486" w14:textId="77777777" w:rsidR="002F352B" w:rsidRPr="005F18D3" w:rsidRDefault="002F352B" w:rsidP="00BA2A3A">
      <w:pPr>
        <w:pStyle w:val="Normal1"/>
        <w:spacing w:line="240" w:lineRule="auto"/>
        <w:rPr>
          <w:rFonts w:ascii="Times New Roman" w:hAnsi="Times New Roman" w:cs="Times New Roman"/>
          <w:sz w:val="20"/>
        </w:rPr>
      </w:pPr>
      <w:r w:rsidRPr="005F18D3">
        <w:rPr>
          <w:rFonts w:ascii="Times New Roman" w:hAnsi="Times New Roman" w:cs="Times New Roman"/>
          <w:sz w:val="20"/>
          <w:vertAlign w:val="superscript"/>
        </w:rPr>
        <w:footnoteRef/>
      </w:r>
      <w:r w:rsidRPr="005F18D3">
        <w:rPr>
          <w:rFonts w:ascii="Times New Roman" w:hAnsi="Times New Roman" w:cs="Times New Roman"/>
          <w:sz w:val="20"/>
        </w:rPr>
        <w:t xml:space="preserve"> </w:t>
      </w:r>
      <w:proofErr w:type="spellStart"/>
      <w:proofErr w:type="gramStart"/>
      <w:r w:rsidRPr="005F18D3">
        <w:rPr>
          <w:rFonts w:ascii="Times New Roman" w:hAnsi="Times New Roman" w:cs="Times New Roman"/>
          <w:sz w:val="20"/>
        </w:rPr>
        <w:t>Biringuccio</w:t>
      </w:r>
      <w:proofErr w:type="spellEnd"/>
      <w:r w:rsidRPr="005F18D3">
        <w:rPr>
          <w:rFonts w:ascii="Times New Roman" w:hAnsi="Times New Roman" w:cs="Times New Roman"/>
          <w:sz w:val="20"/>
        </w:rPr>
        <w:t xml:space="preserve">, </w:t>
      </w:r>
      <w:r w:rsidRPr="005F18D3">
        <w:rPr>
          <w:rFonts w:ascii="Times New Roman" w:hAnsi="Times New Roman" w:cs="Times New Roman"/>
          <w:i/>
          <w:sz w:val="20"/>
        </w:rPr>
        <w:t xml:space="preserve">The </w:t>
      </w:r>
      <w:proofErr w:type="spellStart"/>
      <w:r w:rsidRPr="005F18D3">
        <w:rPr>
          <w:rFonts w:ascii="Times New Roman" w:hAnsi="Times New Roman" w:cs="Times New Roman"/>
          <w:i/>
          <w:sz w:val="20"/>
        </w:rPr>
        <w:t>Pirotechnia</w:t>
      </w:r>
      <w:proofErr w:type="spellEnd"/>
      <w:r w:rsidRPr="005F18D3">
        <w:rPr>
          <w:rFonts w:ascii="Times New Roman" w:hAnsi="Times New Roman" w:cs="Times New Roman"/>
          <w:i/>
          <w:sz w:val="20"/>
        </w:rPr>
        <w:t xml:space="preserve"> of </w:t>
      </w:r>
      <w:proofErr w:type="spellStart"/>
      <w:r w:rsidRPr="005F18D3">
        <w:rPr>
          <w:rFonts w:ascii="Times New Roman" w:hAnsi="Times New Roman" w:cs="Times New Roman"/>
          <w:i/>
          <w:sz w:val="20"/>
        </w:rPr>
        <w:t>Vannoccio</w:t>
      </w:r>
      <w:proofErr w:type="spellEnd"/>
      <w:r w:rsidRPr="005F18D3">
        <w:rPr>
          <w:rFonts w:ascii="Times New Roman" w:hAnsi="Times New Roman" w:cs="Times New Roman"/>
          <w:i/>
          <w:sz w:val="20"/>
        </w:rPr>
        <w:t xml:space="preserve"> </w:t>
      </w:r>
      <w:proofErr w:type="spellStart"/>
      <w:r w:rsidRPr="005F18D3">
        <w:rPr>
          <w:rFonts w:ascii="Times New Roman" w:hAnsi="Times New Roman" w:cs="Times New Roman"/>
          <w:i/>
          <w:sz w:val="20"/>
        </w:rPr>
        <w:t>Biringuccio</w:t>
      </w:r>
      <w:proofErr w:type="spellEnd"/>
      <w:r w:rsidRPr="005F18D3">
        <w:rPr>
          <w:rFonts w:ascii="Times New Roman" w:hAnsi="Times New Roman" w:cs="Times New Roman"/>
          <w:sz w:val="20"/>
        </w:rPr>
        <w:t>, 137.</w:t>
      </w:r>
      <w:proofErr w:type="gramEnd"/>
    </w:p>
  </w:footnote>
  <w:footnote w:id="6">
    <w:p w14:paraId="3CA0A17D" w14:textId="1DD01F01" w:rsidR="002F352B" w:rsidRPr="000434EC" w:rsidRDefault="002F352B">
      <w:pPr>
        <w:pStyle w:val="a8"/>
        <w:rPr>
          <w:rFonts w:ascii="Times New Roman" w:hAnsi="Times New Roman" w:hint="eastAsia"/>
          <w:sz w:val="20"/>
          <w:szCs w:val="20"/>
        </w:rPr>
      </w:pPr>
      <w:r w:rsidRPr="000434EC">
        <w:rPr>
          <w:rStyle w:val="aa"/>
          <w:rFonts w:ascii="Times New Roman" w:hAnsi="Times New Roman"/>
          <w:sz w:val="20"/>
          <w:szCs w:val="20"/>
        </w:rPr>
        <w:footnoteRef/>
      </w:r>
      <w:r w:rsidRPr="000434EC">
        <w:rPr>
          <w:rFonts w:ascii="Times New Roman" w:hAnsi="Times New Roman"/>
          <w:sz w:val="20"/>
          <w:szCs w:val="20"/>
        </w:rPr>
        <w:t xml:space="preserve"> </w:t>
      </w:r>
      <w:r>
        <w:rPr>
          <w:rFonts w:ascii="Times New Roman" w:hAnsi="Times New Roman" w:hint="eastAsia"/>
          <w:sz w:val="20"/>
          <w:szCs w:val="20"/>
        </w:rPr>
        <w:t xml:space="preserve">Ox means </w:t>
      </w:r>
      <w:r w:rsidRPr="000434EC">
        <w:rPr>
          <w:rFonts w:ascii="Times New Roman" w:hAnsi="Times New Roman"/>
          <w:sz w:val="20"/>
          <w:szCs w:val="20"/>
        </w:rPr>
        <w:t>castrated male</w:t>
      </w:r>
      <w:r>
        <w:rPr>
          <w:rFonts w:ascii="Times New Roman" w:hAnsi="Times New Roman"/>
          <w:sz w:val="20"/>
          <w:szCs w:val="20"/>
        </w:rPr>
        <w:t xml:space="preserve"> kept for draft purposes</w:t>
      </w:r>
      <w:r>
        <w:rPr>
          <w:rFonts w:ascii="Times New Roman" w:hAnsi="Times New Roman" w:hint="eastAsia"/>
          <w:sz w:val="20"/>
          <w:szCs w:val="20"/>
        </w:rPr>
        <w:t xml:space="preserve">. Male usually have denser bones than the female, and the draft labor might make the bone even denser. Therefor we assume that </w:t>
      </w:r>
      <w:proofErr w:type="gramStart"/>
      <w:r>
        <w:rPr>
          <w:rFonts w:ascii="Times New Roman" w:hAnsi="Times New Roman" w:hint="eastAsia"/>
          <w:sz w:val="20"/>
          <w:szCs w:val="20"/>
        </w:rPr>
        <w:t>denser bones were preferred by early modern craftsman for the creation of bone ash</w:t>
      </w:r>
      <w:proofErr w:type="gramEnd"/>
      <w:r>
        <w:rPr>
          <w:rFonts w:ascii="Times New Roman" w:hAnsi="Times New Roman" w:hint="eastAsia"/>
          <w:sz w:val="20"/>
          <w:szCs w:val="20"/>
        </w:rPr>
        <w:t>.</w:t>
      </w:r>
    </w:p>
  </w:footnote>
  <w:footnote w:id="7">
    <w:p w14:paraId="76727DEB" w14:textId="77777777" w:rsidR="002F352B" w:rsidRPr="005F18D3" w:rsidRDefault="002F352B" w:rsidP="006914DB">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proofErr w:type="spellStart"/>
      <w:proofErr w:type="gramStart"/>
      <w:r w:rsidRPr="005F18D3">
        <w:rPr>
          <w:rFonts w:ascii="Times New Roman" w:hAnsi="Times New Roman" w:cs="Times New Roman"/>
          <w:sz w:val="20"/>
          <w:szCs w:val="20"/>
        </w:rPr>
        <w:t>Cennino</w:t>
      </w:r>
      <w:proofErr w:type="spellEnd"/>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d’Adrea</w:t>
      </w:r>
      <w:proofErr w:type="spellEnd"/>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Cennini</w:t>
      </w:r>
      <w:proofErr w:type="spellEnd"/>
      <w:r w:rsidRPr="005F18D3">
        <w:rPr>
          <w:rFonts w:ascii="Times New Roman" w:hAnsi="Times New Roman" w:cs="Times New Roman"/>
          <w:sz w:val="20"/>
          <w:szCs w:val="20"/>
        </w:rPr>
        <w:t xml:space="preserve">, </w:t>
      </w:r>
      <w:r w:rsidRPr="005F18D3">
        <w:rPr>
          <w:rFonts w:ascii="Times New Roman" w:hAnsi="Times New Roman" w:cs="Times New Roman"/>
          <w:i/>
          <w:sz w:val="20"/>
          <w:szCs w:val="20"/>
        </w:rPr>
        <w:t>The Craftsman’s Handbook</w:t>
      </w:r>
      <w:r w:rsidRPr="005F18D3">
        <w:rPr>
          <w:rFonts w:ascii="Times New Roman" w:hAnsi="Times New Roman" w:cs="Times New Roman"/>
          <w:sz w:val="20"/>
          <w:szCs w:val="20"/>
        </w:rPr>
        <w:t>, 5.</w:t>
      </w:r>
      <w:proofErr w:type="gramEnd"/>
    </w:p>
  </w:footnote>
  <w:footnote w:id="8">
    <w:p w14:paraId="5650C663" w14:textId="5983F343" w:rsidR="002F352B" w:rsidRPr="005F18D3" w:rsidRDefault="002F352B" w:rsidP="00EC280E">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Moyse</w:t>
      </w:r>
      <w:proofErr w:type="spellEnd"/>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Charas</w:t>
      </w:r>
      <w:proofErr w:type="spellEnd"/>
      <w:r w:rsidRPr="005F18D3">
        <w:rPr>
          <w:rFonts w:ascii="Times New Roman" w:hAnsi="Times New Roman" w:cs="Times New Roman"/>
          <w:sz w:val="20"/>
          <w:szCs w:val="20"/>
        </w:rPr>
        <w:t xml:space="preserve">, </w:t>
      </w:r>
      <w:r w:rsidRPr="005F18D3">
        <w:rPr>
          <w:rFonts w:ascii="Times New Roman" w:hAnsi="Times New Roman" w:cs="Times New Roman"/>
          <w:i/>
          <w:sz w:val="20"/>
          <w:szCs w:val="20"/>
        </w:rPr>
        <w:t xml:space="preserve">The Royal </w:t>
      </w:r>
      <w:proofErr w:type="spellStart"/>
      <w:r w:rsidRPr="005F18D3">
        <w:rPr>
          <w:rFonts w:ascii="Times New Roman" w:hAnsi="Times New Roman" w:cs="Times New Roman"/>
          <w:i/>
          <w:sz w:val="20"/>
          <w:szCs w:val="20"/>
        </w:rPr>
        <w:t>Pharmacopœea</w:t>
      </w:r>
      <w:proofErr w:type="spellEnd"/>
      <w:r w:rsidRPr="005F18D3">
        <w:rPr>
          <w:rFonts w:ascii="Times New Roman" w:hAnsi="Times New Roman" w:cs="Times New Roman"/>
          <w:i/>
          <w:sz w:val="20"/>
          <w:szCs w:val="20"/>
        </w:rPr>
        <w:t>,</w:t>
      </w:r>
      <w:r w:rsidRPr="005F18D3">
        <w:rPr>
          <w:rFonts w:ascii="Times New Roman" w:hAnsi="Times New Roman" w:cs="Times New Roman"/>
          <w:sz w:val="20"/>
          <w:szCs w:val="20"/>
        </w:rPr>
        <w:t xml:space="preserve"> </w:t>
      </w:r>
      <w:proofErr w:type="spellStart"/>
      <w:r w:rsidRPr="005F18D3">
        <w:rPr>
          <w:rFonts w:ascii="Times New Roman" w:hAnsi="Times New Roman" w:cs="Times New Roman"/>
          <w:i/>
          <w:sz w:val="20"/>
          <w:szCs w:val="20"/>
        </w:rPr>
        <w:t>Galenical</w:t>
      </w:r>
      <w:proofErr w:type="spellEnd"/>
      <w:r w:rsidRPr="005F18D3">
        <w:rPr>
          <w:rFonts w:ascii="Times New Roman" w:hAnsi="Times New Roman" w:cs="Times New Roman"/>
          <w:i/>
          <w:sz w:val="20"/>
          <w:szCs w:val="20"/>
        </w:rPr>
        <w:t xml:space="preserve"> and </w:t>
      </w:r>
      <w:proofErr w:type="spellStart"/>
      <w:r w:rsidRPr="005F18D3">
        <w:rPr>
          <w:rFonts w:ascii="Times New Roman" w:hAnsi="Times New Roman" w:cs="Times New Roman"/>
          <w:i/>
          <w:sz w:val="20"/>
          <w:szCs w:val="20"/>
        </w:rPr>
        <w:t>Chymical</w:t>
      </w:r>
      <w:proofErr w:type="spellEnd"/>
      <w:r w:rsidRPr="005F18D3">
        <w:rPr>
          <w:rFonts w:ascii="Times New Roman" w:hAnsi="Times New Roman" w:cs="Times New Roman"/>
          <w:i/>
          <w:sz w:val="20"/>
          <w:szCs w:val="20"/>
        </w:rPr>
        <w:t xml:space="preserve">: according to the practice of the most eminent and learned </w:t>
      </w:r>
      <w:proofErr w:type="spellStart"/>
      <w:r w:rsidRPr="005F18D3">
        <w:rPr>
          <w:rFonts w:ascii="Times New Roman" w:hAnsi="Times New Roman" w:cs="Times New Roman"/>
          <w:i/>
          <w:sz w:val="20"/>
          <w:szCs w:val="20"/>
        </w:rPr>
        <w:t>physitians</w:t>
      </w:r>
      <w:proofErr w:type="spellEnd"/>
      <w:r w:rsidRPr="005F18D3">
        <w:rPr>
          <w:rFonts w:ascii="Times New Roman" w:hAnsi="Times New Roman" w:cs="Times New Roman"/>
          <w:i/>
          <w:sz w:val="20"/>
          <w:szCs w:val="20"/>
        </w:rPr>
        <w:t xml:space="preserve"> of France: and </w:t>
      </w:r>
      <w:proofErr w:type="spellStart"/>
      <w:r w:rsidRPr="005F18D3">
        <w:rPr>
          <w:rFonts w:ascii="Times New Roman" w:hAnsi="Times New Roman" w:cs="Times New Roman"/>
          <w:i/>
          <w:sz w:val="20"/>
          <w:szCs w:val="20"/>
        </w:rPr>
        <w:t>publish'd</w:t>
      </w:r>
      <w:proofErr w:type="spellEnd"/>
      <w:r w:rsidRPr="005F18D3">
        <w:rPr>
          <w:rFonts w:ascii="Times New Roman" w:hAnsi="Times New Roman" w:cs="Times New Roman"/>
          <w:i/>
          <w:sz w:val="20"/>
          <w:szCs w:val="20"/>
        </w:rPr>
        <w:t xml:space="preserve"> with their several approbations,</w:t>
      </w:r>
      <w:r w:rsidRPr="005F18D3">
        <w:rPr>
          <w:rFonts w:ascii="Times New Roman" w:hAnsi="Times New Roman" w:cs="Times New Roman"/>
          <w:sz w:val="20"/>
          <w:szCs w:val="20"/>
        </w:rPr>
        <w:t xml:space="preserve"> </w:t>
      </w:r>
      <w:proofErr w:type="gramStart"/>
      <w:r w:rsidRPr="005F18D3">
        <w:rPr>
          <w:rFonts w:ascii="Times New Roman" w:hAnsi="Times New Roman" w:cs="Times New Roman"/>
          <w:sz w:val="20"/>
          <w:szCs w:val="20"/>
        </w:rPr>
        <w:t>London :</w:t>
      </w:r>
      <w:proofErr w:type="gramEnd"/>
      <w:r w:rsidRPr="005F18D3">
        <w:rPr>
          <w:rFonts w:ascii="Times New Roman" w:hAnsi="Times New Roman" w:cs="Times New Roman"/>
          <w:sz w:val="20"/>
          <w:szCs w:val="20"/>
        </w:rPr>
        <w:t xml:space="preserve"> Printed for John Starkey ..., and Moses Pitt ..., 1678, 129.</w:t>
      </w:r>
    </w:p>
  </w:footnote>
  <w:footnote w:id="9">
    <w:p w14:paraId="035C728E" w14:textId="77777777" w:rsidR="002F352B" w:rsidRPr="005F18D3" w:rsidRDefault="002F352B" w:rsidP="005F18D3">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Cennino</w:t>
      </w:r>
      <w:proofErr w:type="spellEnd"/>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d’Adrea</w:t>
      </w:r>
      <w:proofErr w:type="spellEnd"/>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Cennini</w:t>
      </w:r>
      <w:proofErr w:type="spellEnd"/>
      <w:r w:rsidRPr="005F18D3">
        <w:rPr>
          <w:rFonts w:ascii="Times New Roman" w:hAnsi="Times New Roman" w:cs="Times New Roman"/>
          <w:sz w:val="20"/>
          <w:szCs w:val="20"/>
        </w:rPr>
        <w:t xml:space="preserve">, </w:t>
      </w:r>
      <w:r w:rsidRPr="005F18D3">
        <w:rPr>
          <w:rFonts w:ascii="Times New Roman" w:hAnsi="Times New Roman" w:cs="Times New Roman"/>
          <w:i/>
          <w:sz w:val="20"/>
          <w:szCs w:val="20"/>
        </w:rPr>
        <w:t xml:space="preserve">The Craftsman’s Handbook “Il </w:t>
      </w:r>
      <w:proofErr w:type="spellStart"/>
      <w:r w:rsidRPr="005F18D3">
        <w:rPr>
          <w:rFonts w:ascii="Times New Roman" w:hAnsi="Times New Roman" w:cs="Times New Roman"/>
          <w:i/>
          <w:sz w:val="20"/>
          <w:szCs w:val="20"/>
        </w:rPr>
        <w:t>Libro</w:t>
      </w:r>
      <w:proofErr w:type="spellEnd"/>
      <w:r w:rsidRPr="005F18D3">
        <w:rPr>
          <w:rFonts w:ascii="Times New Roman" w:hAnsi="Times New Roman" w:cs="Times New Roman"/>
          <w:i/>
          <w:sz w:val="20"/>
          <w:szCs w:val="20"/>
        </w:rPr>
        <w:t xml:space="preserve"> dell’ Arte,” </w:t>
      </w:r>
      <w:r w:rsidRPr="005F18D3">
        <w:rPr>
          <w:rFonts w:ascii="Times New Roman" w:hAnsi="Times New Roman" w:cs="Times New Roman"/>
          <w:sz w:val="20"/>
          <w:szCs w:val="20"/>
        </w:rPr>
        <w:t>translated by Daniel V. Thompson, Jr., New York: Dover Publications, 1960, 5.</w:t>
      </w:r>
    </w:p>
  </w:footnote>
  <w:footnote w:id="10">
    <w:p w14:paraId="0CA36DD5" w14:textId="77777777" w:rsidR="002F352B" w:rsidRPr="005F18D3" w:rsidRDefault="002F352B" w:rsidP="005F18D3">
      <w:pPr>
        <w:pStyle w:val="Normal1"/>
        <w:spacing w:line="240" w:lineRule="auto"/>
        <w:rPr>
          <w:rFonts w:ascii="Times New Roman" w:hAnsi="Times New Roman" w:cs="Times New Roman"/>
          <w:sz w:val="20"/>
        </w:rPr>
      </w:pPr>
      <w:r w:rsidRPr="005F18D3">
        <w:rPr>
          <w:rFonts w:ascii="Times New Roman" w:hAnsi="Times New Roman" w:cs="Times New Roman"/>
          <w:sz w:val="20"/>
          <w:vertAlign w:val="superscript"/>
        </w:rPr>
        <w:footnoteRef/>
      </w:r>
      <w:r w:rsidRPr="005F18D3">
        <w:rPr>
          <w:rFonts w:ascii="Times New Roman" w:hAnsi="Times New Roman" w:cs="Times New Roman"/>
          <w:sz w:val="20"/>
        </w:rPr>
        <w:t xml:space="preserve"> </w:t>
      </w:r>
      <w:proofErr w:type="spellStart"/>
      <w:proofErr w:type="gramStart"/>
      <w:r w:rsidRPr="005F18D3">
        <w:rPr>
          <w:rFonts w:ascii="Times New Roman" w:hAnsi="Times New Roman" w:cs="Times New Roman"/>
          <w:sz w:val="20"/>
        </w:rPr>
        <w:t>Biringuccio</w:t>
      </w:r>
      <w:proofErr w:type="spellEnd"/>
      <w:r w:rsidRPr="005F18D3">
        <w:rPr>
          <w:rFonts w:ascii="Times New Roman" w:hAnsi="Times New Roman" w:cs="Times New Roman"/>
          <w:sz w:val="20"/>
        </w:rPr>
        <w:t xml:space="preserve">, </w:t>
      </w:r>
      <w:r w:rsidRPr="005F18D3">
        <w:rPr>
          <w:rFonts w:ascii="Times New Roman" w:hAnsi="Times New Roman" w:cs="Times New Roman"/>
          <w:i/>
          <w:sz w:val="20"/>
        </w:rPr>
        <w:t xml:space="preserve">The </w:t>
      </w:r>
      <w:proofErr w:type="spellStart"/>
      <w:r w:rsidRPr="005F18D3">
        <w:rPr>
          <w:rFonts w:ascii="Times New Roman" w:hAnsi="Times New Roman" w:cs="Times New Roman"/>
          <w:i/>
          <w:sz w:val="20"/>
        </w:rPr>
        <w:t>Pirotechnia</w:t>
      </w:r>
      <w:proofErr w:type="spellEnd"/>
      <w:r w:rsidRPr="005F18D3">
        <w:rPr>
          <w:rFonts w:ascii="Times New Roman" w:hAnsi="Times New Roman" w:cs="Times New Roman"/>
          <w:i/>
          <w:sz w:val="20"/>
        </w:rPr>
        <w:t xml:space="preserve"> of </w:t>
      </w:r>
      <w:proofErr w:type="spellStart"/>
      <w:r w:rsidRPr="005F18D3">
        <w:rPr>
          <w:rFonts w:ascii="Times New Roman" w:hAnsi="Times New Roman" w:cs="Times New Roman"/>
          <w:i/>
          <w:sz w:val="20"/>
        </w:rPr>
        <w:t>Vannoccio</w:t>
      </w:r>
      <w:proofErr w:type="spellEnd"/>
      <w:r w:rsidRPr="005F18D3">
        <w:rPr>
          <w:rFonts w:ascii="Times New Roman" w:hAnsi="Times New Roman" w:cs="Times New Roman"/>
          <w:i/>
          <w:sz w:val="20"/>
        </w:rPr>
        <w:t xml:space="preserve"> </w:t>
      </w:r>
      <w:proofErr w:type="spellStart"/>
      <w:r w:rsidRPr="005F18D3">
        <w:rPr>
          <w:rFonts w:ascii="Times New Roman" w:hAnsi="Times New Roman" w:cs="Times New Roman"/>
          <w:i/>
          <w:sz w:val="20"/>
        </w:rPr>
        <w:t>Biringuccio</w:t>
      </w:r>
      <w:proofErr w:type="spellEnd"/>
      <w:r w:rsidRPr="005F18D3">
        <w:rPr>
          <w:rFonts w:ascii="Times New Roman" w:hAnsi="Times New Roman" w:cs="Times New Roman"/>
          <w:sz w:val="20"/>
        </w:rPr>
        <w:t>, 137.</w:t>
      </w:r>
      <w:proofErr w:type="gramEnd"/>
    </w:p>
  </w:footnote>
  <w:footnote w:id="11">
    <w:p w14:paraId="74B9395A" w14:textId="4DEC34AE" w:rsidR="002F352B" w:rsidRPr="005F18D3" w:rsidRDefault="002F352B" w:rsidP="005F18D3">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Moyse</w:t>
      </w:r>
      <w:proofErr w:type="spellEnd"/>
      <w:r w:rsidRPr="005F18D3">
        <w:rPr>
          <w:rFonts w:ascii="Times New Roman" w:hAnsi="Times New Roman" w:cs="Times New Roman"/>
          <w:sz w:val="20"/>
          <w:szCs w:val="20"/>
        </w:rPr>
        <w:t xml:space="preserve"> </w:t>
      </w:r>
      <w:proofErr w:type="spellStart"/>
      <w:r w:rsidRPr="005F18D3">
        <w:rPr>
          <w:rFonts w:ascii="Times New Roman" w:hAnsi="Times New Roman" w:cs="Times New Roman"/>
          <w:sz w:val="20"/>
          <w:szCs w:val="20"/>
        </w:rPr>
        <w:t>Charas</w:t>
      </w:r>
      <w:proofErr w:type="spellEnd"/>
      <w:r w:rsidRPr="005F18D3">
        <w:rPr>
          <w:rFonts w:ascii="Times New Roman" w:hAnsi="Times New Roman" w:cs="Times New Roman"/>
          <w:sz w:val="20"/>
          <w:szCs w:val="20"/>
        </w:rPr>
        <w:t xml:space="preserve">, </w:t>
      </w:r>
      <w:r w:rsidRPr="005F18D3">
        <w:rPr>
          <w:rFonts w:ascii="Times New Roman" w:hAnsi="Times New Roman" w:cs="Times New Roman"/>
          <w:i/>
          <w:sz w:val="20"/>
          <w:szCs w:val="20"/>
        </w:rPr>
        <w:t xml:space="preserve">The Royal </w:t>
      </w:r>
      <w:proofErr w:type="spellStart"/>
      <w:r w:rsidRPr="005F18D3">
        <w:rPr>
          <w:rFonts w:ascii="Times New Roman" w:hAnsi="Times New Roman" w:cs="Times New Roman"/>
          <w:i/>
          <w:sz w:val="20"/>
          <w:szCs w:val="20"/>
        </w:rPr>
        <w:t>Pharmacopœea</w:t>
      </w:r>
      <w:proofErr w:type="spellEnd"/>
      <w:r w:rsidRPr="005F18D3">
        <w:rPr>
          <w:rFonts w:ascii="Times New Roman" w:hAnsi="Times New Roman" w:cs="Times New Roman"/>
          <w:i/>
          <w:sz w:val="20"/>
          <w:szCs w:val="20"/>
        </w:rPr>
        <w:t xml:space="preserve">, </w:t>
      </w:r>
      <w:proofErr w:type="spellStart"/>
      <w:r w:rsidRPr="005F18D3">
        <w:rPr>
          <w:rFonts w:ascii="Times New Roman" w:hAnsi="Times New Roman" w:cs="Times New Roman"/>
          <w:i/>
          <w:sz w:val="20"/>
          <w:szCs w:val="20"/>
        </w:rPr>
        <w:t>Galenical</w:t>
      </w:r>
      <w:proofErr w:type="spellEnd"/>
      <w:r w:rsidRPr="005F18D3">
        <w:rPr>
          <w:rFonts w:ascii="Times New Roman" w:hAnsi="Times New Roman" w:cs="Times New Roman"/>
          <w:i/>
          <w:sz w:val="20"/>
          <w:szCs w:val="20"/>
        </w:rPr>
        <w:t xml:space="preserve"> and </w:t>
      </w:r>
      <w:proofErr w:type="spellStart"/>
      <w:r w:rsidRPr="005F18D3">
        <w:rPr>
          <w:rFonts w:ascii="Times New Roman" w:hAnsi="Times New Roman" w:cs="Times New Roman"/>
          <w:i/>
          <w:sz w:val="20"/>
          <w:szCs w:val="20"/>
        </w:rPr>
        <w:t>Chymical</w:t>
      </w:r>
      <w:proofErr w:type="spellEnd"/>
      <w:r w:rsidRPr="005F18D3">
        <w:rPr>
          <w:rFonts w:ascii="Times New Roman" w:hAnsi="Times New Roman" w:cs="Times New Roman"/>
          <w:i/>
          <w:sz w:val="20"/>
          <w:szCs w:val="20"/>
        </w:rPr>
        <w:t xml:space="preserve">: according to the practice of the most eminent and learned </w:t>
      </w:r>
      <w:proofErr w:type="spellStart"/>
      <w:r w:rsidRPr="005F18D3">
        <w:rPr>
          <w:rFonts w:ascii="Times New Roman" w:hAnsi="Times New Roman" w:cs="Times New Roman"/>
          <w:i/>
          <w:sz w:val="20"/>
          <w:szCs w:val="20"/>
        </w:rPr>
        <w:t>physitians</w:t>
      </w:r>
      <w:proofErr w:type="spellEnd"/>
      <w:r w:rsidRPr="005F18D3">
        <w:rPr>
          <w:rFonts w:ascii="Times New Roman" w:hAnsi="Times New Roman" w:cs="Times New Roman"/>
          <w:i/>
          <w:sz w:val="20"/>
          <w:szCs w:val="20"/>
        </w:rPr>
        <w:t xml:space="preserve"> of France: and </w:t>
      </w:r>
      <w:proofErr w:type="spellStart"/>
      <w:r w:rsidRPr="005F18D3">
        <w:rPr>
          <w:rFonts w:ascii="Times New Roman" w:hAnsi="Times New Roman" w:cs="Times New Roman"/>
          <w:i/>
          <w:sz w:val="20"/>
          <w:szCs w:val="20"/>
        </w:rPr>
        <w:t>publish'd</w:t>
      </w:r>
      <w:proofErr w:type="spellEnd"/>
      <w:r w:rsidRPr="005F18D3">
        <w:rPr>
          <w:rFonts w:ascii="Times New Roman" w:hAnsi="Times New Roman" w:cs="Times New Roman"/>
          <w:i/>
          <w:sz w:val="20"/>
          <w:szCs w:val="20"/>
        </w:rPr>
        <w:t xml:space="preserve"> with their several approbations</w:t>
      </w:r>
      <w:r w:rsidRPr="005F18D3">
        <w:rPr>
          <w:rFonts w:ascii="Times New Roman" w:hAnsi="Times New Roman" w:cs="Times New Roman"/>
          <w:sz w:val="20"/>
          <w:szCs w:val="20"/>
        </w:rPr>
        <w:t>, 129.</w:t>
      </w:r>
    </w:p>
  </w:footnote>
  <w:footnote w:id="12">
    <w:p w14:paraId="0EF41BA4" w14:textId="34E784B1" w:rsidR="002F352B" w:rsidRPr="005F18D3" w:rsidRDefault="002F352B">
      <w:pPr>
        <w:pStyle w:val="a8"/>
        <w:rPr>
          <w:rFonts w:ascii="Times New Roman" w:hAnsi="Times New Roman" w:cs="Times New Roman"/>
          <w:b/>
          <w:bCs/>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proofErr w:type="spellStart"/>
      <w:r w:rsidRPr="005F18D3">
        <w:rPr>
          <w:rFonts w:ascii="Times New Roman" w:hAnsi="Times New Roman" w:cs="Times New Roman"/>
          <w:bCs/>
          <w:sz w:val="20"/>
          <w:szCs w:val="20"/>
        </w:rPr>
        <w:t>Digitalfire</w:t>
      </w:r>
      <w:proofErr w:type="spellEnd"/>
      <w:r w:rsidRPr="005F18D3">
        <w:rPr>
          <w:rFonts w:ascii="Times New Roman" w:hAnsi="Times New Roman" w:cs="Times New Roman"/>
          <w:bCs/>
          <w:sz w:val="20"/>
          <w:szCs w:val="20"/>
        </w:rPr>
        <w:t xml:space="preserve"> Ceramic Materials Database, </w:t>
      </w:r>
      <w:r w:rsidRPr="005F18D3">
        <w:rPr>
          <w:rFonts w:ascii="Times New Roman" w:hAnsi="Times New Roman" w:cs="Times New Roman"/>
          <w:sz w:val="20"/>
          <w:szCs w:val="20"/>
        </w:rPr>
        <w:t>http://digitalfire.com/4sight/material/bone_ash_123.html</w:t>
      </w:r>
      <w:r>
        <w:rPr>
          <w:rFonts w:ascii="Times New Roman" w:hAnsi="Times New Roman" w:cs="Times New Roman" w:hint="eastAsia"/>
          <w:sz w:val="20"/>
          <w:szCs w:val="20"/>
        </w:rPr>
        <w:t>.</w:t>
      </w:r>
    </w:p>
  </w:footnote>
  <w:footnote w:id="13">
    <w:p w14:paraId="4D33D07C" w14:textId="4A697039" w:rsidR="002F352B" w:rsidRPr="005F18D3" w:rsidRDefault="002F352B">
      <w:pPr>
        <w:pStyle w:val="a8"/>
        <w:rPr>
          <w:rFonts w:ascii="Times New Roman" w:hAnsi="Times New Roman" w:cs="Times New Roman" w:hint="eastAsia"/>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“Production Of Bone Ash For The Manufacture Of Bone China.” </w:t>
      </w:r>
      <w:r w:rsidRPr="005F18D3">
        <w:rPr>
          <w:rFonts w:ascii="Times New Roman" w:hAnsi="Times New Roman" w:cs="Times New Roman"/>
          <w:i/>
          <w:sz w:val="20"/>
          <w:szCs w:val="20"/>
        </w:rPr>
        <w:t>Industrial Ceramics</w:t>
      </w:r>
      <w:r w:rsidRPr="005F18D3">
        <w:rPr>
          <w:rFonts w:ascii="Times New Roman" w:hAnsi="Times New Roman" w:cs="Times New Roman"/>
          <w:sz w:val="20"/>
          <w:szCs w:val="20"/>
        </w:rPr>
        <w:t>, no.843,</w:t>
      </w:r>
      <w:r>
        <w:rPr>
          <w:rFonts w:ascii="Times New Roman" w:hAnsi="Times New Roman" w:cs="Times New Roman" w:hint="eastAsia"/>
          <w:sz w:val="20"/>
          <w:szCs w:val="20"/>
        </w:rPr>
        <w:t xml:space="preserve"> </w:t>
      </w:r>
      <w:r w:rsidRPr="005F18D3">
        <w:rPr>
          <w:rFonts w:ascii="Times New Roman" w:hAnsi="Times New Roman" w:cs="Times New Roman"/>
          <w:sz w:val="20"/>
          <w:szCs w:val="20"/>
        </w:rPr>
        <w:t>1989, 767-770</w:t>
      </w:r>
      <w:r>
        <w:rPr>
          <w:rFonts w:ascii="Times New Roman" w:hAnsi="Times New Roman" w:cs="Times New Roman" w:hint="eastAsia"/>
          <w:sz w:val="20"/>
          <w:szCs w:val="20"/>
        </w:rPr>
        <w:t>.</w:t>
      </w:r>
    </w:p>
  </w:footnote>
  <w:footnote w:id="14">
    <w:p w14:paraId="61163618" w14:textId="1B76ACB4" w:rsidR="002F352B" w:rsidRPr="005F18D3" w:rsidRDefault="002F352B" w:rsidP="00003274">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Sergio </w:t>
      </w:r>
      <w:proofErr w:type="spellStart"/>
      <w:r w:rsidRPr="005F18D3">
        <w:rPr>
          <w:rFonts w:ascii="Times New Roman" w:hAnsi="Times New Roman" w:cs="Times New Roman"/>
          <w:sz w:val="20"/>
          <w:szCs w:val="20"/>
        </w:rPr>
        <w:t>Galeano</w:t>
      </w:r>
      <w:proofErr w:type="spellEnd"/>
      <w:r w:rsidRPr="005F18D3">
        <w:rPr>
          <w:rFonts w:ascii="Times New Roman" w:hAnsi="Times New Roman" w:cs="Times New Roman"/>
          <w:sz w:val="20"/>
          <w:szCs w:val="20"/>
        </w:rPr>
        <w:t xml:space="preserve"> and Mari Luz </w:t>
      </w:r>
      <w:proofErr w:type="spellStart"/>
      <w:r w:rsidRPr="005F18D3">
        <w:rPr>
          <w:rFonts w:ascii="Times New Roman" w:hAnsi="Times New Roman" w:cs="Times New Roman"/>
          <w:sz w:val="20"/>
          <w:szCs w:val="20"/>
        </w:rPr>
        <w:t>García</w:t>
      </w:r>
      <w:proofErr w:type="spellEnd"/>
      <w:r w:rsidRPr="005F18D3">
        <w:rPr>
          <w:rFonts w:ascii="Times New Roman" w:hAnsi="Times New Roman" w:cs="Times New Roman"/>
          <w:sz w:val="20"/>
          <w:szCs w:val="20"/>
        </w:rPr>
        <w:t xml:space="preserve">-Lorenzo, “Bone Mineral Change during Experimental Calcination: An X-ray Diffraction Study”, in </w:t>
      </w:r>
      <w:r w:rsidRPr="005F18D3">
        <w:rPr>
          <w:rFonts w:ascii="Times New Roman" w:hAnsi="Times New Roman" w:cs="Times New Roman"/>
          <w:i/>
          <w:sz w:val="20"/>
          <w:szCs w:val="20"/>
        </w:rPr>
        <w:t>Journal of Forensic Sciences</w:t>
      </w:r>
      <w:r w:rsidRPr="005F18D3">
        <w:rPr>
          <w:rFonts w:ascii="Times New Roman" w:hAnsi="Times New Roman" w:cs="Times New Roman"/>
          <w:sz w:val="20"/>
          <w:szCs w:val="20"/>
        </w:rPr>
        <w:t xml:space="preserve">, vol. 59, issue 6 (2014), 1602-6. </w:t>
      </w:r>
    </w:p>
  </w:footnote>
  <w:footnote w:id="15">
    <w:p w14:paraId="342CC29A" w14:textId="5C774912" w:rsidR="002F352B" w:rsidRPr="005F18D3" w:rsidRDefault="002F352B">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proofErr w:type="spellStart"/>
      <w:proofErr w:type="gramStart"/>
      <w:r w:rsidRPr="005F18D3">
        <w:rPr>
          <w:rFonts w:ascii="Times New Roman" w:hAnsi="Times New Roman" w:cs="Times New Roman"/>
          <w:sz w:val="20"/>
          <w:szCs w:val="20"/>
        </w:rPr>
        <w:t>Biringuccio</w:t>
      </w:r>
      <w:proofErr w:type="spellEnd"/>
      <w:r w:rsidRPr="005F18D3">
        <w:rPr>
          <w:rFonts w:ascii="Times New Roman" w:hAnsi="Times New Roman" w:cs="Times New Roman"/>
          <w:sz w:val="20"/>
          <w:szCs w:val="20"/>
        </w:rPr>
        <w:t xml:space="preserve">, </w:t>
      </w:r>
      <w:r w:rsidRPr="005F18D3">
        <w:rPr>
          <w:rFonts w:ascii="Times New Roman" w:hAnsi="Times New Roman" w:cs="Times New Roman"/>
          <w:i/>
          <w:sz w:val="20"/>
          <w:szCs w:val="20"/>
        </w:rPr>
        <w:t xml:space="preserve">The </w:t>
      </w:r>
      <w:proofErr w:type="spellStart"/>
      <w:r w:rsidRPr="005F18D3">
        <w:rPr>
          <w:rFonts w:ascii="Times New Roman" w:hAnsi="Times New Roman" w:cs="Times New Roman"/>
          <w:i/>
          <w:sz w:val="20"/>
          <w:szCs w:val="20"/>
        </w:rPr>
        <w:t>Pirotechnia</w:t>
      </w:r>
      <w:proofErr w:type="spellEnd"/>
      <w:r w:rsidRPr="005F18D3">
        <w:rPr>
          <w:rFonts w:ascii="Times New Roman" w:hAnsi="Times New Roman" w:cs="Times New Roman"/>
          <w:i/>
          <w:sz w:val="20"/>
          <w:szCs w:val="20"/>
        </w:rPr>
        <w:t xml:space="preserve"> of </w:t>
      </w:r>
      <w:proofErr w:type="spellStart"/>
      <w:r w:rsidRPr="005F18D3">
        <w:rPr>
          <w:rFonts w:ascii="Times New Roman" w:hAnsi="Times New Roman" w:cs="Times New Roman"/>
          <w:i/>
          <w:sz w:val="20"/>
          <w:szCs w:val="20"/>
        </w:rPr>
        <w:t>Vannoccio</w:t>
      </w:r>
      <w:proofErr w:type="spellEnd"/>
      <w:r w:rsidRPr="005F18D3">
        <w:rPr>
          <w:rFonts w:ascii="Times New Roman" w:hAnsi="Times New Roman" w:cs="Times New Roman"/>
          <w:i/>
          <w:sz w:val="20"/>
          <w:szCs w:val="20"/>
        </w:rPr>
        <w:t xml:space="preserve"> </w:t>
      </w:r>
      <w:proofErr w:type="spellStart"/>
      <w:r w:rsidRPr="005F18D3">
        <w:rPr>
          <w:rFonts w:ascii="Times New Roman" w:hAnsi="Times New Roman" w:cs="Times New Roman"/>
          <w:i/>
          <w:sz w:val="20"/>
          <w:szCs w:val="20"/>
        </w:rPr>
        <w:t>Biringuccio</w:t>
      </w:r>
      <w:proofErr w:type="spellEnd"/>
      <w:r w:rsidRPr="005F18D3">
        <w:rPr>
          <w:rFonts w:ascii="Times New Roman" w:hAnsi="Times New Roman" w:cs="Times New Roman"/>
          <w:sz w:val="20"/>
          <w:szCs w:val="20"/>
        </w:rPr>
        <w:t>, 107.</w:t>
      </w:r>
      <w:proofErr w:type="gramEnd"/>
    </w:p>
  </w:footnote>
  <w:footnote w:id="16">
    <w:p w14:paraId="7CFA1B8B" w14:textId="02AB4621" w:rsidR="002F352B" w:rsidRPr="005F18D3" w:rsidRDefault="002F352B" w:rsidP="00AD73C9">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proofErr w:type="spellStart"/>
      <w:proofErr w:type="gramStart"/>
      <w:r w:rsidRPr="005F18D3">
        <w:rPr>
          <w:rFonts w:ascii="Times New Roman" w:hAnsi="Times New Roman" w:cs="Times New Roman"/>
          <w:sz w:val="20"/>
          <w:szCs w:val="20"/>
        </w:rPr>
        <w:t>Biringuccio</w:t>
      </w:r>
      <w:proofErr w:type="spellEnd"/>
      <w:r w:rsidRPr="005F18D3">
        <w:rPr>
          <w:rFonts w:ascii="Times New Roman" w:hAnsi="Times New Roman" w:cs="Times New Roman"/>
          <w:sz w:val="20"/>
          <w:szCs w:val="20"/>
        </w:rPr>
        <w:t xml:space="preserve">, </w:t>
      </w:r>
      <w:r w:rsidRPr="005F18D3">
        <w:rPr>
          <w:rFonts w:ascii="Times New Roman" w:hAnsi="Times New Roman" w:cs="Times New Roman"/>
          <w:i/>
          <w:sz w:val="20"/>
          <w:szCs w:val="20"/>
        </w:rPr>
        <w:t xml:space="preserve">The </w:t>
      </w:r>
      <w:proofErr w:type="spellStart"/>
      <w:r w:rsidRPr="005F18D3">
        <w:rPr>
          <w:rFonts w:ascii="Times New Roman" w:hAnsi="Times New Roman" w:cs="Times New Roman"/>
          <w:i/>
          <w:sz w:val="20"/>
          <w:szCs w:val="20"/>
        </w:rPr>
        <w:t>Pirotechnia</w:t>
      </w:r>
      <w:proofErr w:type="spellEnd"/>
      <w:r w:rsidRPr="005F18D3">
        <w:rPr>
          <w:rFonts w:ascii="Times New Roman" w:hAnsi="Times New Roman" w:cs="Times New Roman"/>
          <w:i/>
          <w:sz w:val="20"/>
          <w:szCs w:val="20"/>
        </w:rPr>
        <w:t xml:space="preserve"> of </w:t>
      </w:r>
      <w:proofErr w:type="spellStart"/>
      <w:r w:rsidRPr="005F18D3">
        <w:rPr>
          <w:rFonts w:ascii="Times New Roman" w:hAnsi="Times New Roman" w:cs="Times New Roman"/>
          <w:i/>
          <w:sz w:val="20"/>
          <w:szCs w:val="20"/>
        </w:rPr>
        <w:t>Vannoccio</w:t>
      </w:r>
      <w:proofErr w:type="spellEnd"/>
      <w:r w:rsidRPr="005F18D3">
        <w:rPr>
          <w:rFonts w:ascii="Times New Roman" w:hAnsi="Times New Roman" w:cs="Times New Roman"/>
          <w:i/>
          <w:sz w:val="20"/>
          <w:szCs w:val="20"/>
        </w:rPr>
        <w:t xml:space="preserve"> </w:t>
      </w:r>
      <w:proofErr w:type="spellStart"/>
      <w:r w:rsidRPr="005F18D3">
        <w:rPr>
          <w:rFonts w:ascii="Times New Roman" w:hAnsi="Times New Roman" w:cs="Times New Roman"/>
          <w:i/>
          <w:sz w:val="20"/>
          <w:szCs w:val="20"/>
        </w:rPr>
        <w:t>Biringuccio</w:t>
      </w:r>
      <w:proofErr w:type="spellEnd"/>
      <w:r w:rsidRPr="005F18D3">
        <w:rPr>
          <w:rFonts w:ascii="Times New Roman" w:hAnsi="Times New Roman" w:cs="Times New Roman"/>
          <w:sz w:val="20"/>
          <w:szCs w:val="20"/>
        </w:rPr>
        <w:t>, 112.</w:t>
      </w:r>
      <w:proofErr w:type="gramEnd"/>
    </w:p>
  </w:footnote>
  <w:footnote w:id="17">
    <w:p w14:paraId="6CAE9EA9" w14:textId="0D387757" w:rsidR="002F352B" w:rsidRPr="005F18D3" w:rsidRDefault="002F352B">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http://paper.lib.uiowa.edu/european.php.</w:t>
      </w:r>
    </w:p>
  </w:footnote>
  <w:footnote w:id="18">
    <w:p w14:paraId="6ED9F754" w14:textId="241F1A71" w:rsidR="002F352B" w:rsidRPr="005F18D3" w:rsidRDefault="002F352B">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r w:rsidRPr="005F18D3">
        <w:rPr>
          <w:rFonts w:ascii="Times New Roman" w:eastAsia="Times New Roman" w:hAnsi="Times New Roman" w:cs="Times New Roman"/>
          <w:sz w:val="20"/>
          <w:szCs w:val="20"/>
        </w:rPr>
        <w:t>Tim Barrett, email to Diana Mellon on 11/11/14.</w:t>
      </w:r>
    </w:p>
  </w:footnote>
  <w:footnote w:id="19">
    <w:p w14:paraId="3DE03F28" w14:textId="1FDE9546" w:rsidR="002F352B" w:rsidRPr="00B24493" w:rsidRDefault="002F352B">
      <w:pPr>
        <w:pStyle w:val="a8"/>
        <w:rPr>
          <w:rFonts w:ascii="Times New Roman" w:hAnsi="Times New Roman" w:hint="eastAsia"/>
          <w:sz w:val="20"/>
          <w:szCs w:val="20"/>
        </w:rPr>
      </w:pPr>
      <w:r>
        <w:rPr>
          <w:rStyle w:val="aa"/>
        </w:rPr>
        <w:footnoteRef/>
      </w:r>
      <w:r>
        <w:t xml:space="preserve"> </w:t>
      </w:r>
      <w:r>
        <w:rPr>
          <w:rFonts w:ascii="Times New Roman" w:hAnsi="Times New Roman" w:hint="eastAsia"/>
          <w:sz w:val="20"/>
          <w:szCs w:val="20"/>
        </w:rPr>
        <w:t xml:space="preserve">Our special thanks go to Professor Timothy Barrett. Professor Barrett offered great help to us to understand the early modern paper production method. He also provided the paper that we use in this experiment. </w:t>
      </w:r>
    </w:p>
  </w:footnote>
  <w:footnote w:id="20">
    <w:p w14:paraId="6CA6FBAF" w14:textId="3DDD0C8C" w:rsidR="002F352B" w:rsidRPr="005F18D3" w:rsidRDefault="002F352B">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w:t>
      </w:r>
      <w:proofErr w:type="spellStart"/>
      <w:proofErr w:type="gramStart"/>
      <w:r w:rsidRPr="005F18D3">
        <w:rPr>
          <w:rFonts w:ascii="Times New Roman" w:hAnsi="Times New Roman" w:cs="Times New Roman"/>
          <w:sz w:val="20"/>
          <w:szCs w:val="20"/>
        </w:rPr>
        <w:t>Biringuccio</w:t>
      </w:r>
      <w:proofErr w:type="spellEnd"/>
      <w:r w:rsidRPr="005F18D3">
        <w:rPr>
          <w:rFonts w:ascii="Times New Roman" w:hAnsi="Times New Roman" w:cs="Times New Roman"/>
          <w:sz w:val="20"/>
          <w:szCs w:val="20"/>
        </w:rPr>
        <w:t xml:space="preserve">, </w:t>
      </w:r>
      <w:r w:rsidRPr="005F18D3">
        <w:rPr>
          <w:rFonts w:ascii="Times New Roman" w:hAnsi="Times New Roman" w:cs="Times New Roman"/>
          <w:i/>
          <w:sz w:val="20"/>
          <w:szCs w:val="20"/>
        </w:rPr>
        <w:t xml:space="preserve">The </w:t>
      </w:r>
      <w:proofErr w:type="spellStart"/>
      <w:r w:rsidRPr="005F18D3">
        <w:rPr>
          <w:rFonts w:ascii="Times New Roman" w:hAnsi="Times New Roman" w:cs="Times New Roman"/>
          <w:i/>
          <w:sz w:val="20"/>
          <w:szCs w:val="20"/>
        </w:rPr>
        <w:t>Pirotechnia</w:t>
      </w:r>
      <w:proofErr w:type="spellEnd"/>
      <w:r w:rsidRPr="005F18D3">
        <w:rPr>
          <w:rFonts w:ascii="Times New Roman" w:hAnsi="Times New Roman" w:cs="Times New Roman"/>
          <w:i/>
          <w:sz w:val="20"/>
          <w:szCs w:val="20"/>
        </w:rPr>
        <w:t xml:space="preserve"> of </w:t>
      </w:r>
      <w:proofErr w:type="spellStart"/>
      <w:r w:rsidRPr="005F18D3">
        <w:rPr>
          <w:rFonts w:ascii="Times New Roman" w:hAnsi="Times New Roman" w:cs="Times New Roman"/>
          <w:i/>
          <w:sz w:val="20"/>
          <w:szCs w:val="20"/>
        </w:rPr>
        <w:t>Vannoccio</w:t>
      </w:r>
      <w:proofErr w:type="spellEnd"/>
      <w:r w:rsidRPr="005F18D3">
        <w:rPr>
          <w:rFonts w:ascii="Times New Roman" w:hAnsi="Times New Roman" w:cs="Times New Roman"/>
          <w:i/>
          <w:sz w:val="20"/>
          <w:szCs w:val="20"/>
        </w:rPr>
        <w:t xml:space="preserve"> </w:t>
      </w:r>
      <w:proofErr w:type="spellStart"/>
      <w:r w:rsidRPr="005F18D3">
        <w:rPr>
          <w:rFonts w:ascii="Times New Roman" w:hAnsi="Times New Roman" w:cs="Times New Roman"/>
          <w:i/>
          <w:sz w:val="20"/>
          <w:szCs w:val="20"/>
        </w:rPr>
        <w:t>Biringuccio</w:t>
      </w:r>
      <w:proofErr w:type="spellEnd"/>
      <w:r w:rsidRPr="005F18D3">
        <w:rPr>
          <w:rFonts w:ascii="Times New Roman" w:hAnsi="Times New Roman" w:cs="Times New Roman"/>
          <w:sz w:val="20"/>
          <w:szCs w:val="20"/>
        </w:rPr>
        <w:t>, 324.</w:t>
      </w:r>
      <w:proofErr w:type="gramEnd"/>
    </w:p>
  </w:footnote>
  <w:footnote w:id="21">
    <w:p w14:paraId="3D3090DB" w14:textId="532B71F4" w:rsidR="002F352B" w:rsidRPr="005F18D3" w:rsidRDefault="002F352B" w:rsidP="0040620A">
      <w:pPr>
        <w:pStyle w:val="a8"/>
        <w:rPr>
          <w:rFonts w:ascii="Times New Roman" w:hAnsi="Times New Roman" w:cs="Times New Roman"/>
          <w:sz w:val="20"/>
          <w:szCs w:val="20"/>
        </w:rPr>
      </w:pPr>
      <w:r w:rsidRPr="005F18D3">
        <w:rPr>
          <w:rStyle w:val="aa"/>
          <w:rFonts w:ascii="Times New Roman" w:hAnsi="Times New Roman" w:cs="Times New Roman"/>
          <w:sz w:val="20"/>
          <w:szCs w:val="20"/>
        </w:rPr>
        <w:footnoteRef/>
      </w:r>
      <w:r w:rsidRPr="005F18D3">
        <w:rPr>
          <w:rFonts w:ascii="Times New Roman" w:hAnsi="Times New Roman" w:cs="Times New Roman"/>
          <w:sz w:val="20"/>
          <w:szCs w:val="20"/>
        </w:rPr>
        <w:t xml:space="preserve"> Pamela Smith, “The matter of ideas in the working of metals in early modern Europe,” </w:t>
      </w:r>
      <w:r w:rsidRPr="005F18D3">
        <w:rPr>
          <w:rFonts w:ascii="Times New Roman" w:hAnsi="Times New Roman" w:cs="Times New Roman"/>
          <w:i/>
          <w:iCs/>
          <w:sz w:val="20"/>
          <w:szCs w:val="20"/>
        </w:rPr>
        <w:t>The Matter of Art: Materials, Practices, Cultural Logics, c. 1250-1750,</w:t>
      </w:r>
      <w:r w:rsidRPr="005F18D3">
        <w:rPr>
          <w:rFonts w:ascii="Times New Roman" w:hAnsi="Times New Roman" w:cs="Times New Roman"/>
          <w:sz w:val="20"/>
          <w:szCs w:val="20"/>
        </w:rPr>
        <w:t> Christy Anderson, Anne Dunlop, Pamela H. Smith, eds</w:t>
      </w:r>
      <w:proofErr w:type="gramStart"/>
      <w:r w:rsidRPr="005F18D3">
        <w:rPr>
          <w:rFonts w:ascii="Times New Roman" w:hAnsi="Times New Roman" w:cs="Times New Roman"/>
          <w:sz w:val="20"/>
          <w:szCs w:val="20"/>
        </w:rPr>
        <w:t>.,</w:t>
      </w:r>
      <w:proofErr w:type="gramEnd"/>
      <w:r w:rsidRPr="005F18D3">
        <w:rPr>
          <w:rFonts w:ascii="Times New Roman" w:hAnsi="Times New Roman" w:cs="Times New Roman"/>
          <w:sz w:val="20"/>
          <w:szCs w:val="20"/>
        </w:rPr>
        <w:t xml:space="preserve"> Manchester University Press, 2014, 64.</w:t>
      </w:r>
    </w:p>
  </w:footnote>
  <w:footnote w:id="22">
    <w:p w14:paraId="33EF995C" w14:textId="790737E7" w:rsidR="002F352B" w:rsidRDefault="002F352B">
      <w:pPr>
        <w:pStyle w:val="a8"/>
      </w:pPr>
      <w:r>
        <w:rPr>
          <w:rStyle w:val="aa"/>
        </w:rPr>
        <w:footnoteRef/>
      </w:r>
      <w:r>
        <w:t xml:space="preserve"> </w:t>
      </w:r>
      <w:proofErr w:type="spellStart"/>
      <w:r w:rsidRPr="005F18D3">
        <w:rPr>
          <w:rFonts w:ascii="Times New Roman" w:hAnsi="Times New Roman" w:cs="Times New Roman"/>
          <w:sz w:val="20"/>
          <w:szCs w:val="20"/>
        </w:rPr>
        <w:t>Biringuccio</w:t>
      </w:r>
      <w:proofErr w:type="spellEnd"/>
      <w:r w:rsidRPr="005F18D3">
        <w:rPr>
          <w:rFonts w:ascii="Times New Roman" w:hAnsi="Times New Roman" w:cs="Times New Roman"/>
          <w:sz w:val="20"/>
          <w:szCs w:val="20"/>
        </w:rPr>
        <w:t xml:space="preserve">, </w:t>
      </w:r>
      <w:r w:rsidRPr="005F18D3">
        <w:rPr>
          <w:rFonts w:ascii="Times New Roman" w:hAnsi="Times New Roman" w:cs="Times New Roman"/>
          <w:i/>
          <w:sz w:val="20"/>
          <w:szCs w:val="20"/>
        </w:rPr>
        <w:t xml:space="preserve">The </w:t>
      </w:r>
      <w:proofErr w:type="spellStart"/>
      <w:r w:rsidRPr="005F18D3">
        <w:rPr>
          <w:rFonts w:ascii="Times New Roman" w:hAnsi="Times New Roman" w:cs="Times New Roman"/>
          <w:i/>
          <w:sz w:val="20"/>
          <w:szCs w:val="20"/>
        </w:rPr>
        <w:t>Pirotechnia</w:t>
      </w:r>
      <w:proofErr w:type="spellEnd"/>
      <w:r w:rsidRPr="005F18D3">
        <w:rPr>
          <w:rFonts w:ascii="Times New Roman" w:hAnsi="Times New Roman" w:cs="Times New Roman"/>
          <w:i/>
          <w:sz w:val="20"/>
          <w:szCs w:val="20"/>
        </w:rPr>
        <w:t xml:space="preserve"> of </w:t>
      </w:r>
      <w:proofErr w:type="spellStart"/>
      <w:r w:rsidRPr="005F18D3">
        <w:rPr>
          <w:rFonts w:ascii="Times New Roman" w:hAnsi="Times New Roman" w:cs="Times New Roman"/>
          <w:i/>
          <w:sz w:val="20"/>
          <w:szCs w:val="20"/>
        </w:rPr>
        <w:t>Vannoccio</w:t>
      </w:r>
      <w:proofErr w:type="spellEnd"/>
      <w:r w:rsidRPr="005F18D3">
        <w:rPr>
          <w:rFonts w:ascii="Times New Roman" w:hAnsi="Times New Roman" w:cs="Times New Roman"/>
          <w:i/>
          <w:sz w:val="20"/>
          <w:szCs w:val="20"/>
        </w:rPr>
        <w:t xml:space="preserve"> </w:t>
      </w:r>
      <w:proofErr w:type="spellStart"/>
      <w:r w:rsidRPr="005F18D3">
        <w:rPr>
          <w:rFonts w:ascii="Times New Roman" w:hAnsi="Times New Roman" w:cs="Times New Roman"/>
          <w:i/>
          <w:sz w:val="20"/>
          <w:szCs w:val="20"/>
        </w:rPr>
        <w:t>Biringuccio</w:t>
      </w:r>
      <w:proofErr w:type="spellEnd"/>
      <w:r>
        <w:rPr>
          <w:rFonts w:ascii="Times New Roman" w:hAnsi="Times New Roman" w:cs="Times New Roman"/>
          <w:sz w:val="20"/>
          <w:szCs w:val="20"/>
        </w:rPr>
        <w:t>, 108</w:t>
      </w:r>
    </w:p>
  </w:footnote>
  <w:footnote w:id="23">
    <w:p w14:paraId="72D786B6" w14:textId="4020E39F" w:rsidR="002F352B" w:rsidRPr="009C6650" w:rsidRDefault="002F352B">
      <w:pPr>
        <w:pStyle w:val="a8"/>
        <w:rPr>
          <w:rFonts w:ascii="Times New Roman" w:hAnsi="Times New Roman"/>
          <w:sz w:val="20"/>
          <w:szCs w:val="20"/>
        </w:rPr>
      </w:pPr>
      <w:r w:rsidRPr="009C6650">
        <w:rPr>
          <w:rStyle w:val="aa"/>
          <w:rFonts w:ascii="Times New Roman" w:hAnsi="Times New Roman"/>
          <w:sz w:val="20"/>
          <w:szCs w:val="20"/>
        </w:rPr>
        <w:footnoteRef/>
      </w:r>
      <w:r w:rsidRPr="009C6650">
        <w:rPr>
          <w:rFonts w:ascii="Times New Roman" w:hAnsi="Times New Roman"/>
          <w:sz w:val="20"/>
          <w:szCs w:val="20"/>
        </w:rPr>
        <w:t xml:space="preserve"> For the definition of </w:t>
      </w:r>
      <w:proofErr w:type="spellStart"/>
      <w:r w:rsidRPr="009C6650">
        <w:rPr>
          <w:rFonts w:ascii="Times New Roman" w:hAnsi="Times New Roman"/>
          <w:sz w:val="20"/>
          <w:szCs w:val="20"/>
        </w:rPr>
        <w:t>magistry</w:t>
      </w:r>
      <w:proofErr w:type="spellEnd"/>
      <w:r w:rsidRPr="009C6650">
        <w:rPr>
          <w:rFonts w:ascii="Times New Roman" w:hAnsi="Times New Roman"/>
          <w:sz w:val="20"/>
          <w:szCs w:val="20"/>
        </w:rPr>
        <w:t xml:space="preserve">, see annotation on “p084r </w:t>
      </w:r>
      <w:proofErr w:type="spellStart"/>
      <w:r w:rsidRPr="009C6650">
        <w:rPr>
          <w:rFonts w:ascii="Times New Roman" w:hAnsi="Times New Roman"/>
          <w:sz w:val="20"/>
          <w:szCs w:val="20"/>
        </w:rPr>
        <w:t>magistry</w:t>
      </w:r>
      <w:proofErr w:type="spellEnd"/>
      <w:r w:rsidRPr="009C6650">
        <w:rPr>
          <w:rFonts w:ascii="Times New Roman" w:hAnsi="Times New Roman"/>
          <w:sz w:val="20"/>
          <w:szCs w:val="20"/>
        </w:rPr>
        <w:t>.”</w:t>
      </w:r>
    </w:p>
  </w:footnote>
  <w:footnote w:id="24">
    <w:p w14:paraId="4766090D" w14:textId="61444CD4" w:rsidR="002F352B" w:rsidRDefault="002F352B" w:rsidP="009C6650">
      <w:pPr>
        <w:pStyle w:val="a8"/>
        <w:rPr>
          <w:rFonts w:hint="eastAsia"/>
        </w:rPr>
      </w:pPr>
      <w:r w:rsidRPr="009C6650">
        <w:rPr>
          <w:rStyle w:val="aa"/>
          <w:rFonts w:ascii="Times New Roman" w:hAnsi="Times New Roman"/>
          <w:sz w:val="20"/>
          <w:szCs w:val="20"/>
        </w:rPr>
        <w:footnoteRef/>
      </w:r>
      <w:r w:rsidRPr="009C6650">
        <w:rPr>
          <w:rFonts w:ascii="Times New Roman" w:hAnsi="Times New Roman"/>
          <w:sz w:val="20"/>
          <w:szCs w:val="20"/>
        </w:rPr>
        <w:t xml:space="preserve"> See annotation on “p084r </w:t>
      </w:r>
      <w:proofErr w:type="spellStart"/>
      <w:r w:rsidRPr="009C6650">
        <w:rPr>
          <w:rFonts w:ascii="Times New Roman" w:hAnsi="Times New Roman"/>
          <w:sz w:val="20"/>
          <w:szCs w:val="20"/>
        </w:rPr>
        <w:t>magistry</w:t>
      </w:r>
      <w:proofErr w:type="spellEnd"/>
      <w:r w:rsidRPr="009C6650">
        <w:rPr>
          <w:rFonts w:ascii="Times New Roman" w:hAnsi="Times New Roman"/>
          <w:sz w:val="20"/>
          <w:szCs w:val="20"/>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7671F"/>
    <w:multiLevelType w:val="multilevel"/>
    <w:tmpl w:val="A75AC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6E7D7B"/>
    <w:multiLevelType w:val="multilevel"/>
    <w:tmpl w:val="664A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4630EA"/>
    <w:multiLevelType w:val="multilevel"/>
    <w:tmpl w:val="9E824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F62EB7"/>
    <w:multiLevelType w:val="multilevel"/>
    <w:tmpl w:val="AB7A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2279C9"/>
    <w:multiLevelType w:val="multilevel"/>
    <w:tmpl w:val="B304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mela H Smith">
    <w15:presenceInfo w15:providerId="None" w15:userId="Pamela H Smi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isplayBackgroundShape/>
  <w:bordersDoNotSurroundHeader/>
  <w:bordersDoNotSurroundFooter/>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21"/>
    <w:rsid w:val="00001F50"/>
    <w:rsid w:val="00003274"/>
    <w:rsid w:val="00026B49"/>
    <w:rsid w:val="000434EC"/>
    <w:rsid w:val="000671BE"/>
    <w:rsid w:val="000B29EE"/>
    <w:rsid w:val="000B388B"/>
    <w:rsid w:val="000C6131"/>
    <w:rsid w:val="000D12DB"/>
    <w:rsid w:val="000E1E53"/>
    <w:rsid w:val="000F5FBA"/>
    <w:rsid w:val="00132D90"/>
    <w:rsid w:val="0019045C"/>
    <w:rsid w:val="00197C30"/>
    <w:rsid w:val="001D6AE8"/>
    <w:rsid w:val="001D77B6"/>
    <w:rsid w:val="001E244B"/>
    <w:rsid w:val="001F24FA"/>
    <w:rsid w:val="001F27F8"/>
    <w:rsid w:val="001F7A47"/>
    <w:rsid w:val="00214D1C"/>
    <w:rsid w:val="0022074C"/>
    <w:rsid w:val="0026780F"/>
    <w:rsid w:val="00273194"/>
    <w:rsid w:val="002875FD"/>
    <w:rsid w:val="0029237D"/>
    <w:rsid w:val="002B4978"/>
    <w:rsid w:val="002C17B9"/>
    <w:rsid w:val="002F1661"/>
    <w:rsid w:val="002F352B"/>
    <w:rsid w:val="003260EC"/>
    <w:rsid w:val="0033192D"/>
    <w:rsid w:val="00343E49"/>
    <w:rsid w:val="003628BA"/>
    <w:rsid w:val="00391A36"/>
    <w:rsid w:val="003A1147"/>
    <w:rsid w:val="003E480A"/>
    <w:rsid w:val="003E7271"/>
    <w:rsid w:val="0040620A"/>
    <w:rsid w:val="00464BDB"/>
    <w:rsid w:val="00477082"/>
    <w:rsid w:val="00486D53"/>
    <w:rsid w:val="00490A40"/>
    <w:rsid w:val="004B17B2"/>
    <w:rsid w:val="004B235C"/>
    <w:rsid w:val="004E776E"/>
    <w:rsid w:val="00533D54"/>
    <w:rsid w:val="005353AA"/>
    <w:rsid w:val="005524FA"/>
    <w:rsid w:val="005B5993"/>
    <w:rsid w:val="005C2535"/>
    <w:rsid w:val="005D09A2"/>
    <w:rsid w:val="005F18D3"/>
    <w:rsid w:val="005F2076"/>
    <w:rsid w:val="00611783"/>
    <w:rsid w:val="006449CA"/>
    <w:rsid w:val="00651132"/>
    <w:rsid w:val="0067289F"/>
    <w:rsid w:val="00690C84"/>
    <w:rsid w:val="006914DB"/>
    <w:rsid w:val="006C4D07"/>
    <w:rsid w:val="006D6BB6"/>
    <w:rsid w:val="0071353F"/>
    <w:rsid w:val="00730767"/>
    <w:rsid w:val="00741266"/>
    <w:rsid w:val="00756D3B"/>
    <w:rsid w:val="00764DE9"/>
    <w:rsid w:val="00771750"/>
    <w:rsid w:val="00785BEF"/>
    <w:rsid w:val="00797BE2"/>
    <w:rsid w:val="007A4CDC"/>
    <w:rsid w:val="007B50B7"/>
    <w:rsid w:val="007C5E1C"/>
    <w:rsid w:val="007D1573"/>
    <w:rsid w:val="007D1B75"/>
    <w:rsid w:val="007F76B5"/>
    <w:rsid w:val="00816A24"/>
    <w:rsid w:val="00845EE6"/>
    <w:rsid w:val="00854395"/>
    <w:rsid w:val="00864B5C"/>
    <w:rsid w:val="008701DB"/>
    <w:rsid w:val="00874586"/>
    <w:rsid w:val="00890DEA"/>
    <w:rsid w:val="00891E0A"/>
    <w:rsid w:val="00893E90"/>
    <w:rsid w:val="008D42D3"/>
    <w:rsid w:val="00920411"/>
    <w:rsid w:val="009C2A07"/>
    <w:rsid w:val="009C6650"/>
    <w:rsid w:val="009F4F5D"/>
    <w:rsid w:val="009F501A"/>
    <w:rsid w:val="00A000B5"/>
    <w:rsid w:val="00A10A8B"/>
    <w:rsid w:val="00A62005"/>
    <w:rsid w:val="00A73D62"/>
    <w:rsid w:val="00A8140F"/>
    <w:rsid w:val="00A90021"/>
    <w:rsid w:val="00AD73C9"/>
    <w:rsid w:val="00AE4AA0"/>
    <w:rsid w:val="00AF6EA1"/>
    <w:rsid w:val="00B07F26"/>
    <w:rsid w:val="00B1406A"/>
    <w:rsid w:val="00B24493"/>
    <w:rsid w:val="00B57626"/>
    <w:rsid w:val="00B734D3"/>
    <w:rsid w:val="00B93D8B"/>
    <w:rsid w:val="00BA2A3A"/>
    <w:rsid w:val="00BA466A"/>
    <w:rsid w:val="00BC0F46"/>
    <w:rsid w:val="00BE35F4"/>
    <w:rsid w:val="00C31957"/>
    <w:rsid w:val="00C441A6"/>
    <w:rsid w:val="00CB3411"/>
    <w:rsid w:val="00CB4A06"/>
    <w:rsid w:val="00CC68CE"/>
    <w:rsid w:val="00CD2C5F"/>
    <w:rsid w:val="00CE5A66"/>
    <w:rsid w:val="00D2549F"/>
    <w:rsid w:val="00D3156D"/>
    <w:rsid w:val="00D452A2"/>
    <w:rsid w:val="00D51FF6"/>
    <w:rsid w:val="00D621DB"/>
    <w:rsid w:val="00D70771"/>
    <w:rsid w:val="00D76904"/>
    <w:rsid w:val="00DA6E21"/>
    <w:rsid w:val="00DE5684"/>
    <w:rsid w:val="00E12650"/>
    <w:rsid w:val="00E22ED3"/>
    <w:rsid w:val="00E3741D"/>
    <w:rsid w:val="00E41A27"/>
    <w:rsid w:val="00EA5510"/>
    <w:rsid w:val="00EC280E"/>
    <w:rsid w:val="00EE2CAA"/>
    <w:rsid w:val="00F16EF9"/>
    <w:rsid w:val="00FA34C5"/>
    <w:rsid w:val="00FE1866"/>
    <w:rsid w:val="00FF6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F8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2"/>
        <w:lang w:val="en-US" w:eastAsia="zh-CN"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Normal1"/>
    <w:next w:val="Normal1"/>
    <w:pPr>
      <w:spacing w:before="200"/>
      <w:contextualSpacing/>
      <w:outlineLvl w:val="0"/>
    </w:pPr>
    <w:rPr>
      <w:rFonts w:ascii="Trebuchet MS" w:eastAsia="Trebuchet MS" w:hAnsi="Trebuchet MS" w:cs="Trebuchet MS"/>
      <w:sz w:val="32"/>
    </w:rPr>
  </w:style>
  <w:style w:type="paragraph" w:styleId="2">
    <w:name w:val="heading 2"/>
    <w:basedOn w:val="Normal1"/>
    <w:next w:val="Normal1"/>
    <w:pPr>
      <w:spacing w:before="200"/>
      <w:contextualSpacing/>
      <w:outlineLvl w:val="1"/>
    </w:pPr>
    <w:rPr>
      <w:rFonts w:ascii="Trebuchet MS" w:eastAsia="Trebuchet MS" w:hAnsi="Trebuchet MS" w:cs="Trebuchet MS"/>
      <w:sz w:val="26"/>
    </w:rPr>
  </w:style>
  <w:style w:type="paragraph" w:styleId="3">
    <w:name w:val="heading 3"/>
    <w:basedOn w:val="Normal1"/>
    <w:next w:val="Normal1"/>
    <w:pPr>
      <w:spacing w:before="160"/>
      <w:contextualSpacing/>
      <w:outlineLvl w:val="2"/>
    </w:pPr>
    <w:rPr>
      <w:rFonts w:ascii="Trebuchet MS" w:eastAsia="Trebuchet MS" w:hAnsi="Trebuchet MS" w:cs="Trebuchet MS"/>
      <w:color w:val="666666"/>
      <w:sz w:val="24"/>
    </w:rPr>
  </w:style>
  <w:style w:type="paragraph" w:styleId="4">
    <w:name w:val="heading 4"/>
    <w:basedOn w:val="Normal1"/>
    <w:next w:val="Normal1"/>
    <w:pPr>
      <w:spacing w:before="160"/>
      <w:contextualSpacing/>
      <w:outlineLvl w:val="3"/>
    </w:pPr>
    <w:rPr>
      <w:rFonts w:ascii="Trebuchet MS" w:eastAsia="Trebuchet MS" w:hAnsi="Trebuchet MS" w:cs="Trebuchet MS"/>
      <w:color w:val="666666"/>
      <w:u w:val="single"/>
    </w:rPr>
  </w:style>
  <w:style w:type="paragraph" w:styleId="5">
    <w:name w:val="heading 5"/>
    <w:basedOn w:val="Normal1"/>
    <w:next w:val="Normal1"/>
    <w:pPr>
      <w:spacing w:before="160"/>
      <w:contextualSpacing/>
      <w:outlineLvl w:val="4"/>
    </w:pPr>
    <w:rPr>
      <w:rFonts w:ascii="Trebuchet MS" w:eastAsia="Trebuchet MS" w:hAnsi="Trebuchet MS" w:cs="Trebuchet MS"/>
      <w:color w:val="666666"/>
    </w:rPr>
  </w:style>
  <w:style w:type="paragraph" w:styleId="6">
    <w:name w:val="heading 6"/>
    <w:basedOn w:val="Normal1"/>
    <w:next w:val="Normal1"/>
    <w:pPr>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a3">
    <w:name w:val="Title"/>
    <w:basedOn w:val="Normal1"/>
    <w:next w:val="Normal1"/>
    <w:pPr>
      <w:contextualSpacing/>
    </w:pPr>
    <w:rPr>
      <w:rFonts w:ascii="Trebuchet MS" w:eastAsia="Trebuchet MS" w:hAnsi="Trebuchet MS" w:cs="Trebuchet MS"/>
      <w:sz w:val="42"/>
    </w:rPr>
  </w:style>
  <w:style w:type="paragraph" w:styleId="a4">
    <w:name w:val="Subtitle"/>
    <w:basedOn w:val="Normal1"/>
    <w:next w:val="Normal1"/>
    <w:pPr>
      <w:spacing w:after="200"/>
      <w:contextualSpacing/>
    </w:pPr>
    <w:rPr>
      <w:rFonts w:ascii="Trebuchet MS" w:eastAsia="Trebuchet MS" w:hAnsi="Trebuchet MS" w:cs="Trebuchet MS"/>
      <w:sz w:val="26"/>
    </w:rPr>
  </w:style>
  <w:style w:type="paragraph" w:styleId="a5">
    <w:name w:val="Balloon Text"/>
    <w:basedOn w:val="a"/>
    <w:link w:val="a6"/>
    <w:uiPriority w:val="99"/>
    <w:semiHidden/>
    <w:unhideWhenUsed/>
    <w:rsid w:val="00771750"/>
    <w:pPr>
      <w:spacing w:line="240" w:lineRule="auto"/>
    </w:pPr>
    <w:rPr>
      <w:rFonts w:ascii="Heiti SC Light" w:eastAsia="Heiti SC Light"/>
      <w:sz w:val="18"/>
      <w:szCs w:val="18"/>
    </w:rPr>
  </w:style>
  <w:style w:type="character" w:customStyle="1" w:styleId="a6">
    <w:name w:val="批注框文本字符"/>
    <w:basedOn w:val="a0"/>
    <w:link w:val="a5"/>
    <w:uiPriority w:val="99"/>
    <w:semiHidden/>
    <w:rsid w:val="00771750"/>
    <w:rPr>
      <w:rFonts w:ascii="Heiti SC Light" w:eastAsia="Heiti SC Light"/>
      <w:sz w:val="18"/>
      <w:szCs w:val="18"/>
    </w:rPr>
  </w:style>
  <w:style w:type="character" w:styleId="a7">
    <w:name w:val="Emphasis"/>
    <w:basedOn w:val="a0"/>
    <w:uiPriority w:val="20"/>
    <w:qFormat/>
    <w:rsid w:val="003A1147"/>
    <w:rPr>
      <w:i/>
      <w:iCs/>
    </w:rPr>
  </w:style>
  <w:style w:type="paragraph" w:styleId="a8">
    <w:name w:val="footnote text"/>
    <w:basedOn w:val="a"/>
    <w:link w:val="a9"/>
    <w:uiPriority w:val="99"/>
    <w:unhideWhenUsed/>
    <w:rsid w:val="003A1147"/>
    <w:pPr>
      <w:snapToGrid w:val="0"/>
      <w:jc w:val="left"/>
    </w:pPr>
    <w:rPr>
      <w:sz w:val="18"/>
      <w:szCs w:val="18"/>
    </w:rPr>
  </w:style>
  <w:style w:type="character" w:customStyle="1" w:styleId="a9">
    <w:name w:val="脚注文本字符"/>
    <w:basedOn w:val="a0"/>
    <w:link w:val="a8"/>
    <w:uiPriority w:val="99"/>
    <w:rsid w:val="003A1147"/>
    <w:rPr>
      <w:sz w:val="18"/>
      <w:szCs w:val="18"/>
    </w:rPr>
  </w:style>
  <w:style w:type="character" w:styleId="aa">
    <w:name w:val="footnote reference"/>
    <w:basedOn w:val="a0"/>
    <w:uiPriority w:val="99"/>
    <w:unhideWhenUsed/>
    <w:rsid w:val="003A1147"/>
    <w:rPr>
      <w:vertAlign w:val="superscript"/>
    </w:rPr>
  </w:style>
  <w:style w:type="character" w:styleId="ab">
    <w:name w:val="annotation reference"/>
    <w:basedOn w:val="a0"/>
    <w:uiPriority w:val="99"/>
    <w:semiHidden/>
    <w:unhideWhenUsed/>
    <w:rsid w:val="00CC68CE"/>
    <w:rPr>
      <w:sz w:val="18"/>
      <w:szCs w:val="18"/>
    </w:rPr>
  </w:style>
  <w:style w:type="paragraph" w:styleId="ac">
    <w:name w:val="annotation text"/>
    <w:basedOn w:val="a"/>
    <w:link w:val="ad"/>
    <w:uiPriority w:val="99"/>
    <w:semiHidden/>
    <w:unhideWhenUsed/>
    <w:rsid w:val="00CC68CE"/>
    <w:pPr>
      <w:spacing w:line="240" w:lineRule="auto"/>
    </w:pPr>
    <w:rPr>
      <w:sz w:val="24"/>
      <w:szCs w:val="24"/>
    </w:rPr>
  </w:style>
  <w:style w:type="character" w:customStyle="1" w:styleId="ad">
    <w:name w:val="注释文本字符"/>
    <w:basedOn w:val="a0"/>
    <w:link w:val="ac"/>
    <w:uiPriority w:val="99"/>
    <w:semiHidden/>
    <w:rsid w:val="00CC68CE"/>
    <w:rPr>
      <w:sz w:val="24"/>
      <w:szCs w:val="24"/>
    </w:rPr>
  </w:style>
  <w:style w:type="paragraph" w:styleId="ae">
    <w:name w:val="annotation subject"/>
    <w:basedOn w:val="ac"/>
    <w:next w:val="ac"/>
    <w:link w:val="af"/>
    <w:uiPriority w:val="99"/>
    <w:semiHidden/>
    <w:unhideWhenUsed/>
    <w:rsid w:val="00CC68CE"/>
    <w:rPr>
      <w:b/>
      <w:bCs/>
      <w:sz w:val="20"/>
      <w:szCs w:val="20"/>
    </w:rPr>
  </w:style>
  <w:style w:type="character" w:customStyle="1" w:styleId="af">
    <w:name w:val="批注主题字符"/>
    <w:basedOn w:val="ad"/>
    <w:link w:val="ae"/>
    <w:uiPriority w:val="99"/>
    <w:semiHidden/>
    <w:rsid w:val="00CC68CE"/>
    <w:rPr>
      <w:b/>
      <w:bCs/>
      <w:sz w:val="20"/>
      <w:szCs w:val="24"/>
    </w:rPr>
  </w:style>
  <w:style w:type="character" w:styleId="af0">
    <w:name w:val="Hyperlink"/>
    <w:basedOn w:val="a0"/>
    <w:uiPriority w:val="99"/>
    <w:unhideWhenUsed/>
    <w:rsid w:val="00E12650"/>
    <w:rPr>
      <w:color w:val="0000FF" w:themeColor="hyperlink"/>
      <w:u w:val="single"/>
    </w:rPr>
  </w:style>
  <w:style w:type="character" w:customStyle="1" w:styleId="apple-converted-space">
    <w:name w:val="apple-converted-space"/>
    <w:basedOn w:val="a0"/>
    <w:rsid w:val="00611783"/>
  </w:style>
  <w:style w:type="paragraph" w:styleId="af1">
    <w:name w:val="header"/>
    <w:basedOn w:val="a"/>
    <w:link w:val="af2"/>
    <w:uiPriority w:val="99"/>
    <w:unhideWhenUsed/>
    <w:rsid w:val="00FF6C49"/>
    <w:pPr>
      <w:pBdr>
        <w:bottom w:val="single" w:sz="6" w:space="1" w:color="auto"/>
      </w:pBdr>
      <w:tabs>
        <w:tab w:val="center" w:pos="4320"/>
        <w:tab w:val="right" w:pos="8640"/>
      </w:tabs>
      <w:snapToGrid w:val="0"/>
      <w:spacing w:line="240" w:lineRule="auto"/>
      <w:jc w:val="center"/>
    </w:pPr>
    <w:rPr>
      <w:sz w:val="18"/>
      <w:szCs w:val="18"/>
    </w:rPr>
  </w:style>
  <w:style w:type="character" w:customStyle="1" w:styleId="af2">
    <w:name w:val="页眉字符"/>
    <w:basedOn w:val="a0"/>
    <w:link w:val="af1"/>
    <w:uiPriority w:val="99"/>
    <w:rsid w:val="00FF6C49"/>
    <w:rPr>
      <w:sz w:val="18"/>
      <w:szCs w:val="18"/>
    </w:rPr>
  </w:style>
  <w:style w:type="paragraph" w:styleId="af3">
    <w:name w:val="footer"/>
    <w:basedOn w:val="a"/>
    <w:link w:val="af4"/>
    <w:uiPriority w:val="99"/>
    <w:unhideWhenUsed/>
    <w:rsid w:val="00FF6C49"/>
    <w:pPr>
      <w:tabs>
        <w:tab w:val="center" w:pos="4320"/>
        <w:tab w:val="right" w:pos="8640"/>
      </w:tabs>
      <w:snapToGrid w:val="0"/>
      <w:spacing w:line="240" w:lineRule="auto"/>
      <w:jc w:val="left"/>
    </w:pPr>
    <w:rPr>
      <w:sz w:val="18"/>
      <w:szCs w:val="18"/>
    </w:rPr>
  </w:style>
  <w:style w:type="character" w:customStyle="1" w:styleId="af4">
    <w:name w:val="页脚字符"/>
    <w:basedOn w:val="a0"/>
    <w:link w:val="af3"/>
    <w:uiPriority w:val="99"/>
    <w:rsid w:val="00FF6C49"/>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2"/>
        <w:lang w:val="en-US" w:eastAsia="zh-CN"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Normal1"/>
    <w:next w:val="Normal1"/>
    <w:pPr>
      <w:spacing w:before="200"/>
      <w:contextualSpacing/>
      <w:outlineLvl w:val="0"/>
    </w:pPr>
    <w:rPr>
      <w:rFonts w:ascii="Trebuchet MS" w:eastAsia="Trebuchet MS" w:hAnsi="Trebuchet MS" w:cs="Trebuchet MS"/>
      <w:sz w:val="32"/>
    </w:rPr>
  </w:style>
  <w:style w:type="paragraph" w:styleId="2">
    <w:name w:val="heading 2"/>
    <w:basedOn w:val="Normal1"/>
    <w:next w:val="Normal1"/>
    <w:pPr>
      <w:spacing w:before="200"/>
      <w:contextualSpacing/>
      <w:outlineLvl w:val="1"/>
    </w:pPr>
    <w:rPr>
      <w:rFonts w:ascii="Trebuchet MS" w:eastAsia="Trebuchet MS" w:hAnsi="Trebuchet MS" w:cs="Trebuchet MS"/>
      <w:sz w:val="26"/>
    </w:rPr>
  </w:style>
  <w:style w:type="paragraph" w:styleId="3">
    <w:name w:val="heading 3"/>
    <w:basedOn w:val="Normal1"/>
    <w:next w:val="Normal1"/>
    <w:pPr>
      <w:spacing w:before="160"/>
      <w:contextualSpacing/>
      <w:outlineLvl w:val="2"/>
    </w:pPr>
    <w:rPr>
      <w:rFonts w:ascii="Trebuchet MS" w:eastAsia="Trebuchet MS" w:hAnsi="Trebuchet MS" w:cs="Trebuchet MS"/>
      <w:color w:val="666666"/>
      <w:sz w:val="24"/>
    </w:rPr>
  </w:style>
  <w:style w:type="paragraph" w:styleId="4">
    <w:name w:val="heading 4"/>
    <w:basedOn w:val="Normal1"/>
    <w:next w:val="Normal1"/>
    <w:pPr>
      <w:spacing w:before="160"/>
      <w:contextualSpacing/>
      <w:outlineLvl w:val="3"/>
    </w:pPr>
    <w:rPr>
      <w:rFonts w:ascii="Trebuchet MS" w:eastAsia="Trebuchet MS" w:hAnsi="Trebuchet MS" w:cs="Trebuchet MS"/>
      <w:color w:val="666666"/>
      <w:u w:val="single"/>
    </w:rPr>
  </w:style>
  <w:style w:type="paragraph" w:styleId="5">
    <w:name w:val="heading 5"/>
    <w:basedOn w:val="Normal1"/>
    <w:next w:val="Normal1"/>
    <w:pPr>
      <w:spacing w:before="160"/>
      <w:contextualSpacing/>
      <w:outlineLvl w:val="4"/>
    </w:pPr>
    <w:rPr>
      <w:rFonts w:ascii="Trebuchet MS" w:eastAsia="Trebuchet MS" w:hAnsi="Trebuchet MS" w:cs="Trebuchet MS"/>
      <w:color w:val="666666"/>
    </w:rPr>
  </w:style>
  <w:style w:type="paragraph" w:styleId="6">
    <w:name w:val="heading 6"/>
    <w:basedOn w:val="Normal1"/>
    <w:next w:val="Normal1"/>
    <w:pPr>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a3">
    <w:name w:val="Title"/>
    <w:basedOn w:val="Normal1"/>
    <w:next w:val="Normal1"/>
    <w:pPr>
      <w:contextualSpacing/>
    </w:pPr>
    <w:rPr>
      <w:rFonts w:ascii="Trebuchet MS" w:eastAsia="Trebuchet MS" w:hAnsi="Trebuchet MS" w:cs="Trebuchet MS"/>
      <w:sz w:val="42"/>
    </w:rPr>
  </w:style>
  <w:style w:type="paragraph" w:styleId="a4">
    <w:name w:val="Subtitle"/>
    <w:basedOn w:val="Normal1"/>
    <w:next w:val="Normal1"/>
    <w:pPr>
      <w:spacing w:after="200"/>
      <w:contextualSpacing/>
    </w:pPr>
    <w:rPr>
      <w:rFonts w:ascii="Trebuchet MS" w:eastAsia="Trebuchet MS" w:hAnsi="Trebuchet MS" w:cs="Trebuchet MS"/>
      <w:sz w:val="26"/>
    </w:rPr>
  </w:style>
  <w:style w:type="paragraph" w:styleId="a5">
    <w:name w:val="Balloon Text"/>
    <w:basedOn w:val="a"/>
    <w:link w:val="a6"/>
    <w:uiPriority w:val="99"/>
    <w:semiHidden/>
    <w:unhideWhenUsed/>
    <w:rsid w:val="00771750"/>
    <w:pPr>
      <w:spacing w:line="240" w:lineRule="auto"/>
    </w:pPr>
    <w:rPr>
      <w:rFonts w:ascii="Heiti SC Light" w:eastAsia="Heiti SC Light"/>
      <w:sz w:val="18"/>
      <w:szCs w:val="18"/>
    </w:rPr>
  </w:style>
  <w:style w:type="character" w:customStyle="1" w:styleId="a6">
    <w:name w:val="批注框文本字符"/>
    <w:basedOn w:val="a0"/>
    <w:link w:val="a5"/>
    <w:uiPriority w:val="99"/>
    <w:semiHidden/>
    <w:rsid w:val="00771750"/>
    <w:rPr>
      <w:rFonts w:ascii="Heiti SC Light" w:eastAsia="Heiti SC Light"/>
      <w:sz w:val="18"/>
      <w:szCs w:val="18"/>
    </w:rPr>
  </w:style>
  <w:style w:type="character" w:styleId="a7">
    <w:name w:val="Emphasis"/>
    <w:basedOn w:val="a0"/>
    <w:uiPriority w:val="20"/>
    <w:qFormat/>
    <w:rsid w:val="003A1147"/>
    <w:rPr>
      <w:i/>
      <w:iCs/>
    </w:rPr>
  </w:style>
  <w:style w:type="paragraph" w:styleId="a8">
    <w:name w:val="footnote text"/>
    <w:basedOn w:val="a"/>
    <w:link w:val="a9"/>
    <w:uiPriority w:val="99"/>
    <w:unhideWhenUsed/>
    <w:rsid w:val="003A1147"/>
    <w:pPr>
      <w:snapToGrid w:val="0"/>
      <w:jc w:val="left"/>
    </w:pPr>
    <w:rPr>
      <w:sz w:val="18"/>
      <w:szCs w:val="18"/>
    </w:rPr>
  </w:style>
  <w:style w:type="character" w:customStyle="1" w:styleId="a9">
    <w:name w:val="脚注文本字符"/>
    <w:basedOn w:val="a0"/>
    <w:link w:val="a8"/>
    <w:uiPriority w:val="99"/>
    <w:rsid w:val="003A1147"/>
    <w:rPr>
      <w:sz w:val="18"/>
      <w:szCs w:val="18"/>
    </w:rPr>
  </w:style>
  <w:style w:type="character" w:styleId="aa">
    <w:name w:val="footnote reference"/>
    <w:basedOn w:val="a0"/>
    <w:uiPriority w:val="99"/>
    <w:unhideWhenUsed/>
    <w:rsid w:val="003A1147"/>
    <w:rPr>
      <w:vertAlign w:val="superscript"/>
    </w:rPr>
  </w:style>
  <w:style w:type="character" w:styleId="ab">
    <w:name w:val="annotation reference"/>
    <w:basedOn w:val="a0"/>
    <w:uiPriority w:val="99"/>
    <w:semiHidden/>
    <w:unhideWhenUsed/>
    <w:rsid w:val="00CC68CE"/>
    <w:rPr>
      <w:sz w:val="18"/>
      <w:szCs w:val="18"/>
    </w:rPr>
  </w:style>
  <w:style w:type="paragraph" w:styleId="ac">
    <w:name w:val="annotation text"/>
    <w:basedOn w:val="a"/>
    <w:link w:val="ad"/>
    <w:uiPriority w:val="99"/>
    <w:semiHidden/>
    <w:unhideWhenUsed/>
    <w:rsid w:val="00CC68CE"/>
    <w:pPr>
      <w:spacing w:line="240" w:lineRule="auto"/>
    </w:pPr>
    <w:rPr>
      <w:sz w:val="24"/>
      <w:szCs w:val="24"/>
    </w:rPr>
  </w:style>
  <w:style w:type="character" w:customStyle="1" w:styleId="ad">
    <w:name w:val="注释文本字符"/>
    <w:basedOn w:val="a0"/>
    <w:link w:val="ac"/>
    <w:uiPriority w:val="99"/>
    <w:semiHidden/>
    <w:rsid w:val="00CC68CE"/>
    <w:rPr>
      <w:sz w:val="24"/>
      <w:szCs w:val="24"/>
    </w:rPr>
  </w:style>
  <w:style w:type="paragraph" w:styleId="ae">
    <w:name w:val="annotation subject"/>
    <w:basedOn w:val="ac"/>
    <w:next w:val="ac"/>
    <w:link w:val="af"/>
    <w:uiPriority w:val="99"/>
    <w:semiHidden/>
    <w:unhideWhenUsed/>
    <w:rsid w:val="00CC68CE"/>
    <w:rPr>
      <w:b/>
      <w:bCs/>
      <w:sz w:val="20"/>
      <w:szCs w:val="20"/>
    </w:rPr>
  </w:style>
  <w:style w:type="character" w:customStyle="1" w:styleId="af">
    <w:name w:val="批注主题字符"/>
    <w:basedOn w:val="ad"/>
    <w:link w:val="ae"/>
    <w:uiPriority w:val="99"/>
    <w:semiHidden/>
    <w:rsid w:val="00CC68CE"/>
    <w:rPr>
      <w:b/>
      <w:bCs/>
      <w:sz w:val="20"/>
      <w:szCs w:val="24"/>
    </w:rPr>
  </w:style>
  <w:style w:type="character" w:styleId="af0">
    <w:name w:val="Hyperlink"/>
    <w:basedOn w:val="a0"/>
    <w:uiPriority w:val="99"/>
    <w:unhideWhenUsed/>
    <w:rsid w:val="00E12650"/>
    <w:rPr>
      <w:color w:val="0000FF" w:themeColor="hyperlink"/>
      <w:u w:val="single"/>
    </w:rPr>
  </w:style>
  <w:style w:type="character" w:customStyle="1" w:styleId="apple-converted-space">
    <w:name w:val="apple-converted-space"/>
    <w:basedOn w:val="a0"/>
    <w:rsid w:val="00611783"/>
  </w:style>
  <w:style w:type="paragraph" w:styleId="af1">
    <w:name w:val="header"/>
    <w:basedOn w:val="a"/>
    <w:link w:val="af2"/>
    <w:uiPriority w:val="99"/>
    <w:unhideWhenUsed/>
    <w:rsid w:val="00FF6C49"/>
    <w:pPr>
      <w:pBdr>
        <w:bottom w:val="single" w:sz="6" w:space="1" w:color="auto"/>
      </w:pBdr>
      <w:tabs>
        <w:tab w:val="center" w:pos="4320"/>
        <w:tab w:val="right" w:pos="8640"/>
      </w:tabs>
      <w:snapToGrid w:val="0"/>
      <w:spacing w:line="240" w:lineRule="auto"/>
      <w:jc w:val="center"/>
    </w:pPr>
    <w:rPr>
      <w:sz w:val="18"/>
      <w:szCs w:val="18"/>
    </w:rPr>
  </w:style>
  <w:style w:type="character" w:customStyle="1" w:styleId="af2">
    <w:name w:val="页眉字符"/>
    <w:basedOn w:val="a0"/>
    <w:link w:val="af1"/>
    <w:uiPriority w:val="99"/>
    <w:rsid w:val="00FF6C49"/>
    <w:rPr>
      <w:sz w:val="18"/>
      <w:szCs w:val="18"/>
    </w:rPr>
  </w:style>
  <w:style w:type="paragraph" w:styleId="af3">
    <w:name w:val="footer"/>
    <w:basedOn w:val="a"/>
    <w:link w:val="af4"/>
    <w:uiPriority w:val="99"/>
    <w:unhideWhenUsed/>
    <w:rsid w:val="00FF6C49"/>
    <w:pPr>
      <w:tabs>
        <w:tab w:val="center" w:pos="4320"/>
        <w:tab w:val="right" w:pos="8640"/>
      </w:tabs>
      <w:snapToGrid w:val="0"/>
      <w:spacing w:line="240" w:lineRule="auto"/>
      <w:jc w:val="left"/>
    </w:pPr>
    <w:rPr>
      <w:sz w:val="18"/>
      <w:szCs w:val="18"/>
    </w:rPr>
  </w:style>
  <w:style w:type="character" w:customStyle="1" w:styleId="af4">
    <w:name w:val="页脚字符"/>
    <w:basedOn w:val="a0"/>
    <w:link w:val="af3"/>
    <w:uiPriority w:val="99"/>
    <w:rsid w:val="00FF6C4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7481">
      <w:bodyDiv w:val="1"/>
      <w:marLeft w:val="0"/>
      <w:marRight w:val="0"/>
      <w:marTop w:val="0"/>
      <w:marBottom w:val="0"/>
      <w:divBdr>
        <w:top w:val="none" w:sz="0" w:space="0" w:color="auto"/>
        <w:left w:val="none" w:sz="0" w:space="0" w:color="auto"/>
        <w:bottom w:val="none" w:sz="0" w:space="0" w:color="auto"/>
        <w:right w:val="none" w:sz="0" w:space="0" w:color="auto"/>
      </w:divBdr>
    </w:div>
    <w:div w:id="34543679">
      <w:bodyDiv w:val="1"/>
      <w:marLeft w:val="0"/>
      <w:marRight w:val="0"/>
      <w:marTop w:val="0"/>
      <w:marBottom w:val="0"/>
      <w:divBdr>
        <w:top w:val="none" w:sz="0" w:space="0" w:color="auto"/>
        <w:left w:val="none" w:sz="0" w:space="0" w:color="auto"/>
        <w:bottom w:val="none" w:sz="0" w:space="0" w:color="auto"/>
        <w:right w:val="none" w:sz="0" w:space="0" w:color="auto"/>
      </w:divBdr>
    </w:div>
    <w:div w:id="46226189">
      <w:bodyDiv w:val="1"/>
      <w:marLeft w:val="0"/>
      <w:marRight w:val="0"/>
      <w:marTop w:val="0"/>
      <w:marBottom w:val="0"/>
      <w:divBdr>
        <w:top w:val="none" w:sz="0" w:space="0" w:color="auto"/>
        <w:left w:val="none" w:sz="0" w:space="0" w:color="auto"/>
        <w:bottom w:val="none" w:sz="0" w:space="0" w:color="auto"/>
        <w:right w:val="none" w:sz="0" w:space="0" w:color="auto"/>
      </w:divBdr>
    </w:div>
    <w:div w:id="49768689">
      <w:bodyDiv w:val="1"/>
      <w:marLeft w:val="0"/>
      <w:marRight w:val="0"/>
      <w:marTop w:val="0"/>
      <w:marBottom w:val="0"/>
      <w:divBdr>
        <w:top w:val="none" w:sz="0" w:space="0" w:color="auto"/>
        <w:left w:val="none" w:sz="0" w:space="0" w:color="auto"/>
        <w:bottom w:val="none" w:sz="0" w:space="0" w:color="auto"/>
        <w:right w:val="none" w:sz="0" w:space="0" w:color="auto"/>
      </w:divBdr>
    </w:div>
    <w:div w:id="88427393">
      <w:bodyDiv w:val="1"/>
      <w:marLeft w:val="0"/>
      <w:marRight w:val="0"/>
      <w:marTop w:val="0"/>
      <w:marBottom w:val="0"/>
      <w:divBdr>
        <w:top w:val="none" w:sz="0" w:space="0" w:color="auto"/>
        <w:left w:val="none" w:sz="0" w:space="0" w:color="auto"/>
        <w:bottom w:val="none" w:sz="0" w:space="0" w:color="auto"/>
        <w:right w:val="none" w:sz="0" w:space="0" w:color="auto"/>
      </w:divBdr>
    </w:div>
    <w:div w:id="114761946">
      <w:bodyDiv w:val="1"/>
      <w:marLeft w:val="0"/>
      <w:marRight w:val="0"/>
      <w:marTop w:val="0"/>
      <w:marBottom w:val="0"/>
      <w:divBdr>
        <w:top w:val="none" w:sz="0" w:space="0" w:color="auto"/>
        <w:left w:val="none" w:sz="0" w:space="0" w:color="auto"/>
        <w:bottom w:val="none" w:sz="0" w:space="0" w:color="auto"/>
        <w:right w:val="none" w:sz="0" w:space="0" w:color="auto"/>
      </w:divBdr>
      <w:divsChild>
        <w:div w:id="1977906291">
          <w:marLeft w:val="0"/>
          <w:marRight w:val="0"/>
          <w:marTop w:val="0"/>
          <w:marBottom w:val="240"/>
          <w:divBdr>
            <w:top w:val="none" w:sz="0" w:space="0" w:color="auto"/>
            <w:left w:val="none" w:sz="0" w:space="0" w:color="auto"/>
            <w:bottom w:val="none" w:sz="0" w:space="0" w:color="auto"/>
            <w:right w:val="none" w:sz="0" w:space="0" w:color="auto"/>
          </w:divBdr>
        </w:div>
      </w:divsChild>
    </w:div>
    <w:div w:id="237785778">
      <w:bodyDiv w:val="1"/>
      <w:marLeft w:val="0"/>
      <w:marRight w:val="0"/>
      <w:marTop w:val="0"/>
      <w:marBottom w:val="0"/>
      <w:divBdr>
        <w:top w:val="none" w:sz="0" w:space="0" w:color="auto"/>
        <w:left w:val="none" w:sz="0" w:space="0" w:color="auto"/>
        <w:bottom w:val="none" w:sz="0" w:space="0" w:color="auto"/>
        <w:right w:val="none" w:sz="0" w:space="0" w:color="auto"/>
      </w:divBdr>
    </w:div>
    <w:div w:id="252083148">
      <w:bodyDiv w:val="1"/>
      <w:marLeft w:val="0"/>
      <w:marRight w:val="0"/>
      <w:marTop w:val="0"/>
      <w:marBottom w:val="0"/>
      <w:divBdr>
        <w:top w:val="none" w:sz="0" w:space="0" w:color="auto"/>
        <w:left w:val="none" w:sz="0" w:space="0" w:color="auto"/>
        <w:bottom w:val="none" w:sz="0" w:space="0" w:color="auto"/>
        <w:right w:val="none" w:sz="0" w:space="0" w:color="auto"/>
      </w:divBdr>
    </w:div>
    <w:div w:id="379548778">
      <w:bodyDiv w:val="1"/>
      <w:marLeft w:val="0"/>
      <w:marRight w:val="0"/>
      <w:marTop w:val="0"/>
      <w:marBottom w:val="0"/>
      <w:divBdr>
        <w:top w:val="none" w:sz="0" w:space="0" w:color="auto"/>
        <w:left w:val="none" w:sz="0" w:space="0" w:color="auto"/>
        <w:bottom w:val="none" w:sz="0" w:space="0" w:color="auto"/>
        <w:right w:val="none" w:sz="0" w:space="0" w:color="auto"/>
      </w:divBdr>
    </w:div>
    <w:div w:id="467750130">
      <w:bodyDiv w:val="1"/>
      <w:marLeft w:val="0"/>
      <w:marRight w:val="0"/>
      <w:marTop w:val="0"/>
      <w:marBottom w:val="0"/>
      <w:divBdr>
        <w:top w:val="none" w:sz="0" w:space="0" w:color="auto"/>
        <w:left w:val="none" w:sz="0" w:space="0" w:color="auto"/>
        <w:bottom w:val="none" w:sz="0" w:space="0" w:color="auto"/>
        <w:right w:val="none" w:sz="0" w:space="0" w:color="auto"/>
      </w:divBdr>
    </w:div>
    <w:div w:id="537478025">
      <w:bodyDiv w:val="1"/>
      <w:marLeft w:val="0"/>
      <w:marRight w:val="0"/>
      <w:marTop w:val="0"/>
      <w:marBottom w:val="0"/>
      <w:divBdr>
        <w:top w:val="none" w:sz="0" w:space="0" w:color="auto"/>
        <w:left w:val="none" w:sz="0" w:space="0" w:color="auto"/>
        <w:bottom w:val="none" w:sz="0" w:space="0" w:color="auto"/>
        <w:right w:val="none" w:sz="0" w:space="0" w:color="auto"/>
      </w:divBdr>
    </w:div>
    <w:div w:id="566188109">
      <w:bodyDiv w:val="1"/>
      <w:marLeft w:val="0"/>
      <w:marRight w:val="0"/>
      <w:marTop w:val="0"/>
      <w:marBottom w:val="0"/>
      <w:divBdr>
        <w:top w:val="none" w:sz="0" w:space="0" w:color="auto"/>
        <w:left w:val="none" w:sz="0" w:space="0" w:color="auto"/>
        <w:bottom w:val="none" w:sz="0" w:space="0" w:color="auto"/>
        <w:right w:val="none" w:sz="0" w:space="0" w:color="auto"/>
      </w:divBdr>
    </w:div>
    <w:div w:id="573391775">
      <w:bodyDiv w:val="1"/>
      <w:marLeft w:val="0"/>
      <w:marRight w:val="0"/>
      <w:marTop w:val="0"/>
      <w:marBottom w:val="0"/>
      <w:divBdr>
        <w:top w:val="none" w:sz="0" w:space="0" w:color="auto"/>
        <w:left w:val="none" w:sz="0" w:space="0" w:color="auto"/>
        <w:bottom w:val="none" w:sz="0" w:space="0" w:color="auto"/>
        <w:right w:val="none" w:sz="0" w:space="0" w:color="auto"/>
      </w:divBdr>
    </w:div>
    <w:div w:id="586615652">
      <w:bodyDiv w:val="1"/>
      <w:marLeft w:val="0"/>
      <w:marRight w:val="0"/>
      <w:marTop w:val="0"/>
      <w:marBottom w:val="0"/>
      <w:divBdr>
        <w:top w:val="none" w:sz="0" w:space="0" w:color="auto"/>
        <w:left w:val="none" w:sz="0" w:space="0" w:color="auto"/>
        <w:bottom w:val="none" w:sz="0" w:space="0" w:color="auto"/>
        <w:right w:val="none" w:sz="0" w:space="0" w:color="auto"/>
      </w:divBdr>
    </w:div>
    <w:div w:id="588197626">
      <w:bodyDiv w:val="1"/>
      <w:marLeft w:val="0"/>
      <w:marRight w:val="0"/>
      <w:marTop w:val="0"/>
      <w:marBottom w:val="0"/>
      <w:divBdr>
        <w:top w:val="none" w:sz="0" w:space="0" w:color="auto"/>
        <w:left w:val="none" w:sz="0" w:space="0" w:color="auto"/>
        <w:bottom w:val="none" w:sz="0" w:space="0" w:color="auto"/>
        <w:right w:val="none" w:sz="0" w:space="0" w:color="auto"/>
      </w:divBdr>
    </w:div>
    <w:div w:id="660893664">
      <w:bodyDiv w:val="1"/>
      <w:marLeft w:val="0"/>
      <w:marRight w:val="0"/>
      <w:marTop w:val="0"/>
      <w:marBottom w:val="0"/>
      <w:divBdr>
        <w:top w:val="none" w:sz="0" w:space="0" w:color="auto"/>
        <w:left w:val="none" w:sz="0" w:space="0" w:color="auto"/>
        <w:bottom w:val="none" w:sz="0" w:space="0" w:color="auto"/>
        <w:right w:val="none" w:sz="0" w:space="0" w:color="auto"/>
      </w:divBdr>
    </w:div>
    <w:div w:id="665591660">
      <w:bodyDiv w:val="1"/>
      <w:marLeft w:val="0"/>
      <w:marRight w:val="0"/>
      <w:marTop w:val="0"/>
      <w:marBottom w:val="0"/>
      <w:divBdr>
        <w:top w:val="none" w:sz="0" w:space="0" w:color="auto"/>
        <w:left w:val="none" w:sz="0" w:space="0" w:color="auto"/>
        <w:bottom w:val="none" w:sz="0" w:space="0" w:color="auto"/>
        <w:right w:val="none" w:sz="0" w:space="0" w:color="auto"/>
      </w:divBdr>
    </w:div>
    <w:div w:id="739449391">
      <w:bodyDiv w:val="1"/>
      <w:marLeft w:val="0"/>
      <w:marRight w:val="0"/>
      <w:marTop w:val="0"/>
      <w:marBottom w:val="0"/>
      <w:divBdr>
        <w:top w:val="none" w:sz="0" w:space="0" w:color="auto"/>
        <w:left w:val="none" w:sz="0" w:space="0" w:color="auto"/>
        <w:bottom w:val="none" w:sz="0" w:space="0" w:color="auto"/>
        <w:right w:val="none" w:sz="0" w:space="0" w:color="auto"/>
      </w:divBdr>
    </w:div>
    <w:div w:id="788742422">
      <w:bodyDiv w:val="1"/>
      <w:marLeft w:val="0"/>
      <w:marRight w:val="0"/>
      <w:marTop w:val="0"/>
      <w:marBottom w:val="0"/>
      <w:divBdr>
        <w:top w:val="none" w:sz="0" w:space="0" w:color="auto"/>
        <w:left w:val="none" w:sz="0" w:space="0" w:color="auto"/>
        <w:bottom w:val="none" w:sz="0" w:space="0" w:color="auto"/>
        <w:right w:val="none" w:sz="0" w:space="0" w:color="auto"/>
      </w:divBdr>
    </w:div>
    <w:div w:id="850996472">
      <w:bodyDiv w:val="1"/>
      <w:marLeft w:val="0"/>
      <w:marRight w:val="0"/>
      <w:marTop w:val="0"/>
      <w:marBottom w:val="0"/>
      <w:divBdr>
        <w:top w:val="none" w:sz="0" w:space="0" w:color="auto"/>
        <w:left w:val="none" w:sz="0" w:space="0" w:color="auto"/>
        <w:bottom w:val="none" w:sz="0" w:space="0" w:color="auto"/>
        <w:right w:val="none" w:sz="0" w:space="0" w:color="auto"/>
      </w:divBdr>
    </w:div>
    <w:div w:id="879391367">
      <w:bodyDiv w:val="1"/>
      <w:marLeft w:val="0"/>
      <w:marRight w:val="0"/>
      <w:marTop w:val="0"/>
      <w:marBottom w:val="0"/>
      <w:divBdr>
        <w:top w:val="none" w:sz="0" w:space="0" w:color="auto"/>
        <w:left w:val="none" w:sz="0" w:space="0" w:color="auto"/>
        <w:bottom w:val="none" w:sz="0" w:space="0" w:color="auto"/>
        <w:right w:val="none" w:sz="0" w:space="0" w:color="auto"/>
      </w:divBdr>
    </w:div>
    <w:div w:id="963777148">
      <w:bodyDiv w:val="1"/>
      <w:marLeft w:val="0"/>
      <w:marRight w:val="0"/>
      <w:marTop w:val="0"/>
      <w:marBottom w:val="0"/>
      <w:divBdr>
        <w:top w:val="none" w:sz="0" w:space="0" w:color="auto"/>
        <w:left w:val="none" w:sz="0" w:space="0" w:color="auto"/>
        <w:bottom w:val="none" w:sz="0" w:space="0" w:color="auto"/>
        <w:right w:val="none" w:sz="0" w:space="0" w:color="auto"/>
      </w:divBdr>
    </w:div>
    <w:div w:id="1019549512">
      <w:bodyDiv w:val="1"/>
      <w:marLeft w:val="0"/>
      <w:marRight w:val="0"/>
      <w:marTop w:val="0"/>
      <w:marBottom w:val="0"/>
      <w:divBdr>
        <w:top w:val="none" w:sz="0" w:space="0" w:color="auto"/>
        <w:left w:val="none" w:sz="0" w:space="0" w:color="auto"/>
        <w:bottom w:val="none" w:sz="0" w:space="0" w:color="auto"/>
        <w:right w:val="none" w:sz="0" w:space="0" w:color="auto"/>
      </w:divBdr>
    </w:div>
    <w:div w:id="1104500054">
      <w:bodyDiv w:val="1"/>
      <w:marLeft w:val="0"/>
      <w:marRight w:val="0"/>
      <w:marTop w:val="0"/>
      <w:marBottom w:val="0"/>
      <w:divBdr>
        <w:top w:val="none" w:sz="0" w:space="0" w:color="auto"/>
        <w:left w:val="none" w:sz="0" w:space="0" w:color="auto"/>
        <w:bottom w:val="none" w:sz="0" w:space="0" w:color="auto"/>
        <w:right w:val="none" w:sz="0" w:space="0" w:color="auto"/>
      </w:divBdr>
    </w:div>
    <w:div w:id="1130896720">
      <w:bodyDiv w:val="1"/>
      <w:marLeft w:val="0"/>
      <w:marRight w:val="0"/>
      <w:marTop w:val="0"/>
      <w:marBottom w:val="0"/>
      <w:divBdr>
        <w:top w:val="none" w:sz="0" w:space="0" w:color="auto"/>
        <w:left w:val="none" w:sz="0" w:space="0" w:color="auto"/>
        <w:bottom w:val="none" w:sz="0" w:space="0" w:color="auto"/>
        <w:right w:val="none" w:sz="0" w:space="0" w:color="auto"/>
      </w:divBdr>
    </w:div>
    <w:div w:id="1184511950">
      <w:bodyDiv w:val="1"/>
      <w:marLeft w:val="0"/>
      <w:marRight w:val="0"/>
      <w:marTop w:val="0"/>
      <w:marBottom w:val="0"/>
      <w:divBdr>
        <w:top w:val="none" w:sz="0" w:space="0" w:color="auto"/>
        <w:left w:val="none" w:sz="0" w:space="0" w:color="auto"/>
        <w:bottom w:val="none" w:sz="0" w:space="0" w:color="auto"/>
        <w:right w:val="none" w:sz="0" w:space="0" w:color="auto"/>
      </w:divBdr>
    </w:div>
    <w:div w:id="1190098124">
      <w:bodyDiv w:val="1"/>
      <w:marLeft w:val="0"/>
      <w:marRight w:val="0"/>
      <w:marTop w:val="0"/>
      <w:marBottom w:val="0"/>
      <w:divBdr>
        <w:top w:val="none" w:sz="0" w:space="0" w:color="auto"/>
        <w:left w:val="none" w:sz="0" w:space="0" w:color="auto"/>
        <w:bottom w:val="none" w:sz="0" w:space="0" w:color="auto"/>
        <w:right w:val="none" w:sz="0" w:space="0" w:color="auto"/>
      </w:divBdr>
    </w:div>
    <w:div w:id="1413234469">
      <w:bodyDiv w:val="1"/>
      <w:marLeft w:val="0"/>
      <w:marRight w:val="0"/>
      <w:marTop w:val="0"/>
      <w:marBottom w:val="0"/>
      <w:divBdr>
        <w:top w:val="none" w:sz="0" w:space="0" w:color="auto"/>
        <w:left w:val="none" w:sz="0" w:space="0" w:color="auto"/>
        <w:bottom w:val="none" w:sz="0" w:space="0" w:color="auto"/>
        <w:right w:val="none" w:sz="0" w:space="0" w:color="auto"/>
      </w:divBdr>
    </w:div>
    <w:div w:id="1458178482">
      <w:bodyDiv w:val="1"/>
      <w:marLeft w:val="0"/>
      <w:marRight w:val="0"/>
      <w:marTop w:val="0"/>
      <w:marBottom w:val="0"/>
      <w:divBdr>
        <w:top w:val="none" w:sz="0" w:space="0" w:color="auto"/>
        <w:left w:val="none" w:sz="0" w:space="0" w:color="auto"/>
        <w:bottom w:val="none" w:sz="0" w:space="0" w:color="auto"/>
        <w:right w:val="none" w:sz="0" w:space="0" w:color="auto"/>
      </w:divBdr>
    </w:div>
    <w:div w:id="1471509030">
      <w:bodyDiv w:val="1"/>
      <w:marLeft w:val="0"/>
      <w:marRight w:val="0"/>
      <w:marTop w:val="0"/>
      <w:marBottom w:val="0"/>
      <w:divBdr>
        <w:top w:val="none" w:sz="0" w:space="0" w:color="auto"/>
        <w:left w:val="none" w:sz="0" w:space="0" w:color="auto"/>
        <w:bottom w:val="none" w:sz="0" w:space="0" w:color="auto"/>
        <w:right w:val="none" w:sz="0" w:space="0" w:color="auto"/>
      </w:divBdr>
    </w:div>
    <w:div w:id="1558398996">
      <w:bodyDiv w:val="1"/>
      <w:marLeft w:val="0"/>
      <w:marRight w:val="0"/>
      <w:marTop w:val="0"/>
      <w:marBottom w:val="0"/>
      <w:divBdr>
        <w:top w:val="none" w:sz="0" w:space="0" w:color="auto"/>
        <w:left w:val="none" w:sz="0" w:space="0" w:color="auto"/>
        <w:bottom w:val="none" w:sz="0" w:space="0" w:color="auto"/>
        <w:right w:val="none" w:sz="0" w:space="0" w:color="auto"/>
      </w:divBdr>
    </w:div>
    <w:div w:id="1645768823">
      <w:bodyDiv w:val="1"/>
      <w:marLeft w:val="0"/>
      <w:marRight w:val="0"/>
      <w:marTop w:val="0"/>
      <w:marBottom w:val="0"/>
      <w:divBdr>
        <w:top w:val="none" w:sz="0" w:space="0" w:color="auto"/>
        <w:left w:val="none" w:sz="0" w:space="0" w:color="auto"/>
        <w:bottom w:val="none" w:sz="0" w:space="0" w:color="auto"/>
        <w:right w:val="none" w:sz="0" w:space="0" w:color="auto"/>
      </w:divBdr>
    </w:div>
    <w:div w:id="1746104320">
      <w:bodyDiv w:val="1"/>
      <w:marLeft w:val="0"/>
      <w:marRight w:val="0"/>
      <w:marTop w:val="0"/>
      <w:marBottom w:val="0"/>
      <w:divBdr>
        <w:top w:val="none" w:sz="0" w:space="0" w:color="auto"/>
        <w:left w:val="none" w:sz="0" w:space="0" w:color="auto"/>
        <w:bottom w:val="none" w:sz="0" w:space="0" w:color="auto"/>
        <w:right w:val="none" w:sz="0" w:space="0" w:color="auto"/>
      </w:divBdr>
    </w:div>
    <w:div w:id="1758791455">
      <w:bodyDiv w:val="1"/>
      <w:marLeft w:val="0"/>
      <w:marRight w:val="0"/>
      <w:marTop w:val="0"/>
      <w:marBottom w:val="0"/>
      <w:divBdr>
        <w:top w:val="none" w:sz="0" w:space="0" w:color="auto"/>
        <w:left w:val="none" w:sz="0" w:space="0" w:color="auto"/>
        <w:bottom w:val="none" w:sz="0" w:space="0" w:color="auto"/>
        <w:right w:val="none" w:sz="0" w:space="0" w:color="auto"/>
      </w:divBdr>
    </w:div>
    <w:div w:id="1812480998">
      <w:bodyDiv w:val="1"/>
      <w:marLeft w:val="0"/>
      <w:marRight w:val="0"/>
      <w:marTop w:val="0"/>
      <w:marBottom w:val="0"/>
      <w:divBdr>
        <w:top w:val="none" w:sz="0" w:space="0" w:color="auto"/>
        <w:left w:val="none" w:sz="0" w:space="0" w:color="auto"/>
        <w:bottom w:val="none" w:sz="0" w:space="0" w:color="auto"/>
        <w:right w:val="none" w:sz="0" w:space="0" w:color="auto"/>
      </w:divBdr>
    </w:div>
    <w:div w:id="1889221240">
      <w:bodyDiv w:val="1"/>
      <w:marLeft w:val="0"/>
      <w:marRight w:val="0"/>
      <w:marTop w:val="0"/>
      <w:marBottom w:val="0"/>
      <w:divBdr>
        <w:top w:val="none" w:sz="0" w:space="0" w:color="auto"/>
        <w:left w:val="none" w:sz="0" w:space="0" w:color="auto"/>
        <w:bottom w:val="none" w:sz="0" w:space="0" w:color="auto"/>
        <w:right w:val="none" w:sz="0" w:space="0" w:color="auto"/>
      </w:divBdr>
    </w:div>
    <w:div w:id="1915577967">
      <w:bodyDiv w:val="1"/>
      <w:marLeft w:val="0"/>
      <w:marRight w:val="0"/>
      <w:marTop w:val="0"/>
      <w:marBottom w:val="0"/>
      <w:divBdr>
        <w:top w:val="none" w:sz="0" w:space="0" w:color="auto"/>
        <w:left w:val="none" w:sz="0" w:space="0" w:color="auto"/>
        <w:bottom w:val="none" w:sz="0" w:space="0" w:color="auto"/>
        <w:right w:val="none" w:sz="0" w:space="0" w:color="auto"/>
      </w:divBdr>
    </w:div>
    <w:div w:id="1935280241">
      <w:bodyDiv w:val="1"/>
      <w:marLeft w:val="0"/>
      <w:marRight w:val="0"/>
      <w:marTop w:val="0"/>
      <w:marBottom w:val="0"/>
      <w:divBdr>
        <w:top w:val="none" w:sz="0" w:space="0" w:color="auto"/>
        <w:left w:val="none" w:sz="0" w:space="0" w:color="auto"/>
        <w:bottom w:val="none" w:sz="0" w:space="0" w:color="auto"/>
        <w:right w:val="none" w:sz="0" w:space="0" w:color="auto"/>
      </w:divBdr>
    </w:div>
    <w:div w:id="1978947317">
      <w:bodyDiv w:val="1"/>
      <w:marLeft w:val="0"/>
      <w:marRight w:val="0"/>
      <w:marTop w:val="0"/>
      <w:marBottom w:val="0"/>
      <w:divBdr>
        <w:top w:val="none" w:sz="0" w:space="0" w:color="auto"/>
        <w:left w:val="none" w:sz="0" w:space="0" w:color="auto"/>
        <w:bottom w:val="none" w:sz="0" w:space="0" w:color="auto"/>
        <w:right w:val="none" w:sz="0" w:space="0" w:color="auto"/>
      </w:divBdr>
    </w:div>
    <w:div w:id="1981837324">
      <w:bodyDiv w:val="1"/>
      <w:marLeft w:val="0"/>
      <w:marRight w:val="0"/>
      <w:marTop w:val="0"/>
      <w:marBottom w:val="0"/>
      <w:divBdr>
        <w:top w:val="none" w:sz="0" w:space="0" w:color="auto"/>
        <w:left w:val="none" w:sz="0" w:space="0" w:color="auto"/>
        <w:bottom w:val="none" w:sz="0" w:space="0" w:color="auto"/>
        <w:right w:val="none" w:sz="0" w:space="0" w:color="auto"/>
      </w:divBdr>
    </w:div>
    <w:div w:id="2072267563">
      <w:bodyDiv w:val="1"/>
      <w:marLeft w:val="0"/>
      <w:marRight w:val="0"/>
      <w:marTop w:val="0"/>
      <w:marBottom w:val="0"/>
      <w:divBdr>
        <w:top w:val="none" w:sz="0" w:space="0" w:color="auto"/>
        <w:left w:val="none" w:sz="0" w:space="0" w:color="auto"/>
        <w:bottom w:val="none" w:sz="0" w:space="0" w:color="auto"/>
        <w:right w:val="none" w:sz="0" w:space="0" w:color="auto"/>
      </w:divBdr>
    </w:div>
    <w:div w:id="210707282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digitalfire.com/4sight/material/bone_ash_123.html" TargetMode="External"/><Relationship Id="rId10" Type="http://schemas.openxmlformats.org/officeDocument/2006/relationships/hyperlink" Target="http://paper.lib.uiowa.edu/european.php" TargetMode="Externa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AF018-9B59-9D48-BE87-DC682365F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4094</Words>
  <Characters>23338</Characters>
  <Application>Microsoft Macintosh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ROCK SALT &amp; OX BONE draft.docx</vt:lpstr>
    </vt:vector>
  </TitlesOfParts>
  <Company/>
  <LinksUpToDate>false</LinksUpToDate>
  <CharactersWithSpaces>27378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ROCK SALT &amp; OX BONE draft.docx</dc:title>
  <dc:creator>PAMELA</dc:creator>
  <cp:lastModifiedBy>YJ Wang</cp:lastModifiedBy>
  <cp:revision>2</cp:revision>
  <dcterms:created xsi:type="dcterms:W3CDTF">2014-12-23T00:16:00Z</dcterms:created>
  <dcterms:modified xsi:type="dcterms:W3CDTF">2014-12-23T00:16:00Z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id="http://www.zotero.org/styles/american-medical-association"/&gt;&lt;format class="1"/&gt;&lt;/info&gt;PAPERS2_INFO_END</vt:lpwstr>
  </property>
</Properties>
</file>